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6D1EEA" w:rsidR="00D7605E" w:rsidP="006D1EEA" w:rsidRDefault="00D7605E" w14:paraId="32021255" w14:textId="5A9AE82D">
      <w:pPr>
        <w:spacing w:after="0" w:line="240" w:lineRule="auto"/>
        <w:jc w:val="right"/>
        <w:rPr>
          <w:rFonts w:ascii="Times New Roman" w:hAnsi="Times New Roman" w:cs="Times New Roman"/>
        </w:rPr>
      </w:pPr>
      <w:r w:rsidRPr="006D1EEA">
        <w:rPr>
          <w:rFonts w:ascii="Times New Roman" w:hAnsi="Times New Roman" w:cs="Times New Roman"/>
        </w:rPr>
        <w:t>EELNÕU</w:t>
      </w:r>
    </w:p>
    <w:p w:rsidR="00177D3D" w:rsidP="006D1EEA" w:rsidRDefault="003B719E" w14:paraId="246F7E05" w14:textId="6E1DB0C4">
      <w:pPr>
        <w:spacing w:after="0" w:line="240" w:lineRule="auto"/>
        <w:jc w:val="right"/>
        <w:rPr>
          <w:rFonts w:ascii="Times New Roman" w:hAnsi="Times New Roman" w:cs="Times New Roman"/>
        </w:rPr>
      </w:pPr>
      <w:r>
        <w:rPr>
          <w:rFonts w:ascii="Times New Roman" w:hAnsi="Times New Roman" w:cs="Times New Roman"/>
        </w:rPr>
        <w:t>23</w:t>
      </w:r>
      <w:r w:rsidRPr="0EFF5275" w:rsidR="2DBAC6D0">
        <w:rPr>
          <w:rFonts w:ascii="Times New Roman" w:hAnsi="Times New Roman" w:cs="Times New Roman"/>
        </w:rPr>
        <w:t>.0</w:t>
      </w:r>
      <w:r w:rsidR="00225D21">
        <w:rPr>
          <w:rFonts w:ascii="Times New Roman" w:hAnsi="Times New Roman" w:cs="Times New Roman"/>
        </w:rPr>
        <w:t>9</w:t>
      </w:r>
      <w:r w:rsidRPr="0EFF5275" w:rsidR="5F796E0B">
        <w:rPr>
          <w:rFonts w:ascii="Times New Roman" w:hAnsi="Times New Roman" w:cs="Times New Roman"/>
        </w:rPr>
        <w:t>.2025</w:t>
      </w:r>
    </w:p>
    <w:p w:rsidRPr="006D1EEA" w:rsidR="00513B78" w:rsidP="006D1EEA" w:rsidRDefault="00513B78" w14:paraId="70385574" w14:textId="77777777">
      <w:pPr>
        <w:spacing w:after="0" w:line="240" w:lineRule="auto"/>
        <w:jc w:val="right"/>
        <w:rPr>
          <w:rFonts w:ascii="Times New Roman" w:hAnsi="Times New Roman" w:cs="Times New Roman"/>
        </w:rPr>
      </w:pPr>
    </w:p>
    <w:p w:rsidR="00177D3D" w:rsidP="006D1EEA" w:rsidRDefault="00225D21" w14:paraId="5183C5DD" w14:textId="2B6D8CEA">
      <w:pPr>
        <w:spacing w:after="0" w:line="240" w:lineRule="auto"/>
        <w:jc w:val="center"/>
        <w:rPr>
          <w:rFonts w:ascii="Times New Roman" w:hAnsi="Times New Roman" w:cs="Times New Roman"/>
          <w:b/>
          <w:bCs/>
          <w:noProof/>
          <w:sz w:val="32"/>
          <w:szCs w:val="32"/>
        </w:rPr>
      </w:pPr>
      <w:r>
        <w:rPr>
          <w:rFonts w:ascii="Times New Roman" w:hAnsi="Times New Roman" w:cs="Times New Roman"/>
          <w:b/>
          <w:bCs/>
          <w:sz w:val="32"/>
          <w:szCs w:val="32"/>
        </w:rPr>
        <w:t xml:space="preserve">Tervishoiuteenuste korraldamise </w:t>
      </w:r>
      <w:r w:rsidRPr="00B40F23" w:rsidR="00A17F4A">
        <w:rPr>
          <w:rFonts w:ascii="Times New Roman" w:hAnsi="Times New Roman" w:cs="Times New Roman"/>
          <w:b/>
          <w:bCs/>
          <w:sz w:val="32"/>
          <w:szCs w:val="32"/>
        </w:rPr>
        <w:t>seaduse</w:t>
      </w:r>
      <w:r w:rsidR="00C50107">
        <w:rPr>
          <w:rFonts w:ascii="Times New Roman" w:hAnsi="Times New Roman" w:cs="Times New Roman"/>
          <w:b/>
          <w:bCs/>
          <w:sz w:val="32"/>
          <w:szCs w:val="32"/>
        </w:rPr>
        <w:t xml:space="preserve"> täiendamise</w:t>
      </w:r>
      <w:r w:rsidRPr="00B40F23" w:rsidR="00A17F4A">
        <w:rPr>
          <w:rFonts w:ascii="Times New Roman" w:hAnsi="Times New Roman" w:cs="Times New Roman"/>
          <w:b/>
          <w:bCs/>
          <w:sz w:val="32"/>
          <w:szCs w:val="32"/>
        </w:rPr>
        <w:t xml:space="preserve"> seadus</w:t>
      </w:r>
      <w:r w:rsidR="00513B78">
        <w:rPr>
          <w:rFonts w:ascii="Times New Roman" w:hAnsi="Times New Roman" w:cs="Times New Roman"/>
          <w:b/>
          <w:bCs/>
          <w:sz w:val="32"/>
          <w:szCs w:val="32"/>
        </w:rPr>
        <w:t xml:space="preserve"> </w:t>
      </w:r>
      <w:r w:rsidR="00513B78">
        <w:rPr>
          <w:rFonts w:ascii="Times New Roman" w:hAnsi="Times New Roman" w:cs="Times New Roman"/>
          <w:b/>
          <w:bCs/>
          <w:noProof/>
          <w:sz w:val="32"/>
          <w:szCs w:val="32"/>
        </w:rPr>
        <w:t>(</w:t>
      </w:r>
      <w:r w:rsidR="00670D49">
        <w:rPr>
          <w:rFonts w:ascii="Times New Roman" w:hAnsi="Times New Roman" w:cs="Times New Roman"/>
          <w:b/>
          <w:bCs/>
          <w:noProof/>
          <w:sz w:val="32"/>
          <w:szCs w:val="32"/>
        </w:rPr>
        <w:t xml:space="preserve">ohjeldusmeetmete </w:t>
      </w:r>
      <w:r>
        <w:rPr>
          <w:rFonts w:ascii="Times New Roman" w:hAnsi="Times New Roman" w:cs="Times New Roman"/>
          <w:b/>
          <w:bCs/>
          <w:noProof/>
          <w:sz w:val="32"/>
          <w:szCs w:val="32"/>
        </w:rPr>
        <w:t>rakendamine</w:t>
      </w:r>
      <w:r w:rsidR="00513B78">
        <w:rPr>
          <w:rFonts w:ascii="Times New Roman" w:hAnsi="Times New Roman" w:cs="Times New Roman"/>
          <w:b/>
          <w:bCs/>
          <w:noProof/>
          <w:sz w:val="32"/>
          <w:szCs w:val="32"/>
        </w:rPr>
        <w:t>)</w:t>
      </w:r>
    </w:p>
    <w:p w:rsidRPr="006D1EEA" w:rsidR="00661C1C" w:rsidP="006D1EEA" w:rsidRDefault="00661C1C" w14:paraId="66D1B2DB" w14:textId="77777777">
      <w:pPr>
        <w:spacing w:after="0" w:line="240" w:lineRule="auto"/>
        <w:jc w:val="both"/>
        <w:rPr>
          <w:rFonts w:ascii="Times New Roman" w:hAnsi="Times New Roman" w:cs="Times New Roman"/>
          <w:noProof/>
        </w:rPr>
      </w:pPr>
    </w:p>
    <w:p w:rsidRPr="00B40F23" w:rsidR="00D7605E" w:rsidP="00B201B4" w:rsidRDefault="7B6B2BA2" w14:paraId="792BFE4E" w14:textId="6F0C49F0" w14:noSpellErr="1">
      <w:pPr>
        <w:spacing w:after="0" w:line="240" w:lineRule="auto"/>
        <w:jc w:val="both"/>
        <w:rPr>
          <w:rFonts w:ascii="Times New Roman" w:hAnsi="Times New Roman" w:cs="Times New Roman"/>
          <w:b w:val="1"/>
          <w:bCs w:val="1"/>
          <w:noProof/>
        </w:rPr>
      </w:pPr>
      <w:r w:rsidRPr="07851C8F" w:rsidR="7B6B2BA2">
        <w:rPr>
          <w:rFonts w:ascii="Times New Roman" w:hAnsi="Times New Roman" w:cs="Times New Roman"/>
          <w:b w:val="1"/>
          <w:bCs w:val="1"/>
          <w:noProof/>
        </w:rPr>
        <w:t>§ 1</w:t>
      </w:r>
      <w:r w:rsidRPr="07851C8F" w:rsidR="155F583B">
        <w:rPr>
          <w:rFonts w:ascii="Times New Roman" w:hAnsi="Times New Roman" w:cs="Times New Roman"/>
          <w:b w:val="1"/>
          <w:bCs w:val="1"/>
          <w:noProof/>
        </w:rPr>
        <w:t>.</w:t>
      </w:r>
      <w:r w:rsidRPr="07851C8F" w:rsidR="7B6B2BA2">
        <w:rPr>
          <w:rFonts w:ascii="Times New Roman" w:hAnsi="Times New Roman" w:cs="Times New Roman"/>
          <w:b w:val="1"/>
          <w:bCs w:val="1"/>
          <w:noProof/>
        </w:rPr>
        <w:t xml:space="preserve"> </w:t>
      </w:r>
      <w:r w:rsidRPr="07851C8F" w:rsidR="00DC4DCB">
        <w:rPr>
          <w:rFonts w:ascii="Times New Roman" w:hAnsi="Times New Roman" w:cs="Times New Roman"/>
          <w:b w:val="1"/>
          <w:bCs w:val="1"/>
          <w:noProof/>
        </w:rPr>
        <w:t>Tervishoiuteenuste korraldamise</w:t>
      </w:r>
      <w:r w:rsidRPr="07851C8F" w:rsidR="3A483423">
        <w:rPr>
          <w:rFonts w:ascii="Times New Roman" w:hAnsi="Times New Roman" w:cs="Times New Roman"/>
          <w:b w:val="1"/>
          <w:bCs w:val="1"/>
          <w:noProof/>
        </w:rPr>
        <w:t xml:space="preserve"> seaduse</w:t>
      </w:r>
      <w:r w:rsidRPr="07851C8F" w:rsidR="7B6B2BA2">
        <w:rPr>
          <w:rFonts w:ascii="Times New Roman" w:hAnsi="Times New Roman" w:cs="Times New Roman"/>
          <w:b w:val="1"/>
          <w:bCs w:val="1"/>
          <w:noProof/>
        </w:rPr>
        <w:t xml:space="preserve"> </w:t>
      </w:r>
      <w:commentRangeStart w:id="323778230"/>
      <w:r w:rsidRPr="07851C8F" w:rsidR="7B6B2BA2">
        <w:rPr>
          <w:rFonts w:ascii="Times New Roman" w:hAnsi="Times New Roman" w:cs="Times New Roman"/>
          <w:b w:val="1"/>
          <w:bCs w:val="1"/>
          <w:noProof/>
        </w:rPr>
        <w:t>muutmine</w:t>
      </w:r>
      <w:commentRangeEnd w:id="323778230"/>
      <w:r>
        <w:rPr>
          <w:rStyle w:val="CommentReference"/>
        </w:rPr>
        <w:commentReference w:id="323778230"/>
      </w:r>
    </w:p>
    <w:p w:rsidR="00B40F23" w:rsidP="00B201B4" w:rsidRDefault="00B40F23" w14:paraId="1B85850B" w14:textId="77777777">
      <w:pPr>
        <w:spacing w:after="0" w:line="240" w:lineRule="auto"/>
        <w:jc w:val="both"/>
        <w:rPr>
          <w:rFonts w:ascii="Times New Roman" w:hAnsi="Times New Roman" w:cs="Times New Roman"/>
          <w:noProof/>
        </w:rPr>
      </w:pPr>
    </w:p>
    <w:p w:rsidR="008A450D" w:rsidP="00B201B4" w:rsidRDefault="00DC4DCB" w14:paraId="7C6F0D67" w14:textId="2D7195A7" w14:noSpellErr="1">
      <w:pPr>
        <w:spacing w:after="0" w:line="240" w:lineRule="auto"/>
        <w:jc w:val="both"/>
        <w:rPr>
          <w:rFonts w:ascii="Times New Roman" w:hAnsi="Times New Roman" w:cs="Times New Roman"/>
          <w:noProof/>
        </w:rPr>
      </w:pPr>
      <w:r w:rsidRPr="07851C8F" w:rsidR="00DC4DCB">
        <w:rPr>
          <w:rFonts w:ascii="Times New Roman" w:hAnsi="Times New Roman" w:cs="Times New Roman"/>
          <w:noProof/>
        </w:rPr>
        <w:t>Tervishoiuteenuste korraldamise</w:t>
      </w:r>
      <w:r w:rsidRPr="07851C8F" w:rsidR="008A450D">
        <w:rPr>
          <w:rFonts w:ascii="Times New Roman" w:hAnsi="Times New Roman" w:cs="Times New Roman"/>
          <w:noProof/>
        </w:rPr>
        <w:t xml:space="preserve"> seadus</w:t>
      </w:r>
      <w:r w:rsidRPr="07851C8F" w:rsidR="008070DB">
        <w:rPr>
          <w:rFonts w:ascii="Times New Roman" w:hAnsi="Times New Roman" w:cs="Times New Roman"/>
          <w:noProof/>
        </w:rPr>
        <w:t xml:space="preserve">t täiendatakse </w:t>
      </w:r>
      <w:r w:rsidRPr="07851C8F" w:rsidR="00E56671">
        <w:rPr>
          <w:rFonts w:ascii="Times New Roman" w:hAnsi="Times New Roman" w:cs="Times New Roman"/>
          <w:noProof/>
        </w:rPr>
        <w:t>§-dega</w:t>
      </w:r>
      <w:r w:rsidRPr="07851C8F" w:rsidR="008070DB">
        <w:rPr>
          <w:rFonts w:ascii="Times New Roman" w:hAnsi="Times New Roman" w:cs="Times New Roman"/>
          <w:noProof/>
        </w:rPr>
        <w:t xml:space="preserve"> 3</w:t>
      </w:r>
      <w:r w:rsidRPr="07851C8F" w:rsidR="004F12FA">
        <w:rPr>
          <w:rFonts w:ascii="Times New Roman" w:hAnsi="Times New Roman" w:eastAsia="Times New Roman" w:cs="Times New Roman"/>
          <w:vertAlign w:val="superscript"/>
        </w:rPr>
        <w:t>3</w:t>
      </w:r>
      <w:r w:rsidRPr="07851C8F" w:rsidR="004F12FA">
        <w:rPr>
          <w:rFonts w:ascii="Times New Roman" w:hAnsi="Times New Roman" w:eastAsia="Times New Roman" w:cs="Times New Roman"/>
        </w:rPr>
        <w:t>–</w:t>
      </w:r>
      <w:commentRangeStart w:id="562665777"/>
      <w:r w:rsidRPr="07851C8F" w:rsidR="004F12FA">
        <w:rPr>
          <w:rFonts w:ascii="Times New Roman" w:hAnsi="Times New Roman" w:eastAsia="Times New Roman" w:cs="Times New Roman"/>
        </w:rPr>
        <w:t>3</w:t>
      </w:r>
      <w:r w:rsidRPr="07851C8F" w:rsidR="000D5125">
        <w:rPr>
          <w:rFonts w:ascii="Times New Roman" w:hAnsi="Times New Roman" w:cs="Times New Roman"/>
          <w:noProof/>
          <w:vertAlign w:val="superscript"/>
        </w:rPr>
        <w:t>7</w:t>
      </w:r>
      <w:commentRangeEnd w:id="562665777"/>
      <w:r>
        <w:rPr>
          <w:rStyle w:val="CommentReference"/>
        </w:rPr>
        <w:commentReference w:id="562665777"/>
      </w:r>
      <w:r w:rsidRPr="07851C8F" w:rsidR="00255023">
        <w:rPr>
          <w:rFonts w:ascii="Times New Roman" w:hAnsi="Times New Roman" w:cs="Times New Roman"/>
          <w:noProof/>
        </w:rPr>
        <w:t xml:space="preserve"> </w:t>
      </w:r>
      <w:r w:rsidRPr="07851C8F" w:rsidR="00E81E15">
        <w:rPr>
          <w:rFonts w:ascii="Times New Roman" w:hAnsi="Times New Roman" w:cs="Times New Roman"/>
          <w:noProof/>
        </w:rPr>
        <w:t>j</w:t>
      </w:r>
      <w:r w:rsidRPr="07851C8F" w:rsidR="000D5125">
        <w:rPr>
          <w:rFonts w:ascii="Times New Roman" w:hAnsi="Times New Roman" w:cs="Times New Roman"/>
          <w:noProof/>
        </w:rPr>
        <w:t>ärgmises sõnastuses</w:t>
      </w:r>
      <w:r w:rsidRPr="07851C8F" w:rsidR="008A450D">
        <w:rPr>
          <w:rFonts w:ascii="Times New Roman" w:hAnsi="Times New Roman" w:cs="Times New Roman"/>
          <w:noProof/>
        </w:rPr>
        <w:t>:</w:t>
      </w:r>
    </w:p>
    <w:p w:rsidR="000D5125" w:rsidP="00B201B4" w:rsidRDefault="000D5125" w14:paraId="709B9134" w14:textId="77777777">
      <w:pPr>
        <w:spacing w:after="0" w:line="240" w:lineRule="auto"/>
        <w:jc w:val="both"/>
        <w:rPr>
          <w:rFonts w:ascii="Times New Roman" w:hAnsi="Times New Roman" w:cs="Times New Roman"/>
          <w:noProof/>
        </w:rPr>
      </w:pPr>
    </w:p>
    <w:p w:rsidR="00BE0305" w:rsidP="00B201B4" w:rsidRDefault="00B1789F" w14:paraId="29E6D474" w14:textId="60EA8A36">
      <w:pPr>
        <w:spacing w:after="0" w:line="240" w:lineRule="auto"/>
        <w:jc w:val="both"/>
        <w:rPr>
          <w:rFonts w:ascii="Times New Roman" w:hAnsi="Times New Roman" w:eastAsia="Times New Roman" w:cs="Times New Roman"/>
          <w:b/>
          <w:bCs/>
          <w:noProof/>
        </w:rPr>
      </w:pPr>
      <w:r w:rsidRPr="00227072">
        <w:rPr>
          <w:rFonts w:ascii="Times New Roman" w:hAnsi="Times New Roman" w:cs="Times New Roman"/>
          <w:shd w:val="clear" w:color="auto" w:fill="FFFFFF"/>
        </w:rPr>
        <w:t>„</w:t>
      </w:r>
      <w:r w:rsidRPr="00B20BFA" w:rsidR="00BE0305">
        <w:rPr>
          <w:rFonts w:ascii="Times New Roman" w:hAnsi="Times New Roman" w:cs="Times New Roman"/>
          <w:b/>
          <w:bCs/>
          <w:shd w:val="clear" w:color="auto" w:fill="FFFFFF"/>
        </w:rPr>
        <w:t xml:space="preserve">§ </w:t>
      </w:r>
      <w:r w:rsidRPr="00B20BFA" w:rsidR="00BE0305">
        <w:rPr>
          <w:rFonts w:ascii="Times New Roman" w:hAnsi="Times New Roman" w:cs="Times New Roman"/>
          <w:b/>
          <w:bCs/>
          <w:noProof/>
        </w:rPr>
        <w:t>3</w:t>
      </w:r>
      <w:r w:rsidRPr="00B20BFA" w:rsidR="00BE0305">
        <w:rPr>
          <w:rFonts w:ascii="Times New Roman" w:hAnsi="Times New Roman" w:eastAsia="Times New Roman" w:cs="Times New Roman"/>
          <w:b/>
          <w:bCs/>
          <w:vertAlign w:val="superscript"/>
        </w:rPr>
        <w:t>3</w:t>
      </w:r>
      <w:r w:rsidRPr="00B20BFA" w:rsidR="00BE0305">
        <w:rPr>
          <w:rFonts w:ascii="Times New Roman" w:hAnsi="Times New Roman" w:eastAsia="Times New Roman" w:cs="Times New Roman"/>
          <w:b/>
          <w:bCs/>
        </w:rPr>
        <w:t>.</w:t>
      </w:r>
      <w:r w:rsidR="00BE0305">
        <w:rPr>
          <w:rFonts w:ascii="Times New Roman" w:hAnsi="Times New Roman" w:eastAsia="Times New Roman" w:cs="Times New Roman"/>
          <w:b/>
          <w:bCs/>
        </w:rPr>
        <w:t xml:space="preserve"> </w:t>
      </w:r>
      <w:r w:rsidR="00BE0305">
        <w:rPr>
          <w:rFonts w:ascii="Times New Roman" w:hAnsi="Times New Roman" w:eastAsia="Times New Roman" w:cs="Times New Roman"/>
          <w:b/>
          <w:bCs/>
          <w:noProof/>
        </w:rPr>
        <w:t>Ohjeldusmeetmete rakendamine</w:t>
      </w:r>
    </w:p>
    <w:p w:rsidR="00BE0305" w:rsidP="00B201B4" w:rsidRDefault="00BE0305" w14:paraId="7052E6F0" w14:textId="77777777">
      <w:pPr>
        <w:spacing w:after="0" w:line="240" w:lineRule="auto"/>
        <w:jc w:val="both"/>
        <w:rPr>
          <w:rFonts w:ascii="Times New Roman" w:hAnsi="Times New Roman" w:cs="Times New Roman"/>
          <w:noProof/>
          <w:shd w:val="clear" w:color="auto" w:fill="FFFFFF"/>
        </w:rPr>
      </w:pPr>
    </w:p>
    <w:p w:rsidR="00A35030" w:rsidP="00B201B4" w:rsidRDefault="008774F8" w14:paraId="141E542B" w14:textId="6071ACD3">
      <w:pPr>
        <w:spacing w:after="0" w:line="240" w:lineRule="auto"/>
        <w:jc w:val="both"/>
        <w:rPr>
          <w:rFonts w:ascii="Times New Roman" w:hAnsi="Times New Roman" w:cs="Times New Roman"/>
          <w:noProof/>
        </w:rPr>
      </w:pPr>
      <w:r w:rsidRPr="00807DF1">
        <w:rPr>
          <w:rFonts w:ascii="Times New Roman" w:hAnsi="Times New Roman" w:cs="Times New Roman"/>
          <w:noProof/>
        </w:rPr>
        <w:t xml:space="preserve">(1) </w:t>
      </w:r>
      <w:r w:rsidRPr="00807DF1" w:rsidR="00296ADB">
        <w:rPr>
          <w:rFonts w:ascii="Times New Roman" w:hAnsi="Times New Roman" w:cs="Times New Roman"/>
          <w:noProof/>
        </w:rPr>
        <w:t xml:space="preserve">Tervishoiuteenuse osutaja võib vältimatu abi, kiirabi, statsionaarse eriarstiabi ja statsionaarse õendusabi </w:t>
      </w:r>
      <w:r w:rsidRPr="32218637" w:rsidR="00296ADB">
        <w:rPr>
          <w:rFonts w:ascii="Times New Roman" w:hAnsi="Times New Roman" w:cs="Times New Roman"/>
          <w:noProof/>
        </w:rPr>
        <w:t>osutamise</w:t>
      </w:r>
      <w:r w:rsidRPr="32218637" w:rsidR="5F075B95">
        <w:rPr>
          <w:rFonts w:ascii="Times New Roman" w:hAnsi="Times New Roman" w:cs="Times New Roman"/>
          <w:noProof/>
        </w:rPr>
        <w:t>l</w:t>
      </w:r>
      <w:r w:rsidRPr="00807DF1" w:rsidR="00560F1C">
        <w:rPr>
          <w:rFonts w:ascii="Times New Roman" w:hAnsi="Times New Roman" w:cs="Times New Roman"/>
          <w:noProof/>
        </w:rPr>
        <w:t xml:space="preserve"> rakendada</w:t>
      </w:r>
      <w:r w:rsidR="00807DF1">
        <w:rPr>
          <w:rFonts w:ascii="Times New Roman" w:hAnsi="Times New Roman" w:cs="Times New Roman"/>
          <w:noProof/>
        </w:rPr>
        <w:t xml:space="preserve"> </w:t>
      </w:r>
      <w:r w:rsidRPr="00E65381" w:rsidR="00296ADB">
        <w:rPr>
          <w:rFonts w:ascii="Times New Roman" w:hAnsi="Times New Roman" w:cs="Times New Roman"/>
          <w:noProof/>
        </w:rPr>
        <w:t>patsiendi suhtes</w:t>
      </w:r>
      <w:r w:rsidRPr="00807DF1" w:rsidR="00296ADB">
        <w:rPr>
          <w:rFonts w:ascii="Times New Roman" w:hAnsi="Times New Roman" w:cs="Times New Roman"/>
          <w:noProof/>
        </w:rPr>
        <w:t xml:space="preserve"> ohjeldusmeetmeid, kui </w:t>
      </w:r>
      <w:r w:rsidRPr="00F359A5" w:rsidR="000866B9">
        <w:rPr>
          <w:rFonts w:ascii="Times New Roman" w:hAnsi="Times New Roman" w:cs="Times New Roman"/>
          <w:noProof/>
        </w:rPr>
        <w:t xml:space="preserve">patsient </w:t>
      </w:r>
      <w:ins w:author="Mari Koik - JUSTDIGI" w:date="2025-10-16T12:27:00Z" w16du:dateUtc="2025-10-16T09:27:00Z" w:id="0">
        <w:r w:rsidR="00865266">
          <w:rPr>
            <w:rFonts w:ascii="Times New Roman" w:hAnsi="Times New Roman" w:cs="Times New Roman"/>
            <w:noProof/>
          </w:rPr>
          <w:t xml:space="preserve">ei </w:t>
        </w:r>
      </w:ins>
      <w:del w:author="Mari Koik - JUSTDIGI" w:date="2025-10-16T12:27:00Z" w16du:dateUtc="2025-10-16T09:27:00Z" w:id="1">
        <w:r w:rsidRPr="00F359A5" w:rsidDel="00865266" w:rsidR="00296ADB">
          <w:rPr>
            <w:rFonts w:ascii="Times New Roman" w:hAnsi="Times New Roman" w:cs="Times New Roman"/>
            <w:noProof/>
          </w:rPr>
          <w:delText>p</w:delText>
        </w:r>
      </w:del>
      <w:r w:rsidRPr="00F359A5" w:rsidR="00296ADB">
        <w:rPr>
          <w:rFonts w:ascii="Times New Roman" w:hAnsi="Times New Roman" w:cs="Times New Roman"/>
          <w:noProof/>
        </w:rPr>
        <w:t xml:space="preserve">ole psüühikahäirest või kehalisest haigusest tingitud terviseseisundi tõttu </w:t>
      </w:r>
      <w:commentRangeStart w:id="2"/>
      <w:del w:author="Mari Koik - JUSTDIGI" w:date="2025-10-16T12:27:00Z" w16du:dateUtc="2025-10-16T09:27:00Z" w:id="3">
        <w:r w:rsidRPr="00F359A5" w:rsidDel="00865266" w:rsidR="00296ADB">
          <w:rPr>
            <w:rFonts w:ascii="Times New Roman" w:hAnsi="Times New Roman" w:cs="Times New Roman"/>
            <w:noProof/>
          </w:rPr>
          <w:delText xml:space="preserve">otsusevõimeline </w:delText>
        </w:r>
      </w:del>
      <w:ins w:author="Mari Koik - JUSTDIGI" w:date="2025-10-16T12:27:00Z" w16du:dateUtc="2025-10-16T09:27:00Z" w:id="4">
        <w:r w:rsidRPr="00F359A5" w:rsidR="00865266">
          <w:rPr>
            <w:rFonts w:ascii="Times New Roman" w:hAnsi="Times New Roman" w:cs="Times New Roman"/>
            <w:noProof/>
          </w:rPr>
          <w:t>otsus</w:t>
        </w:r>
        <w:r w:rsidR="00865266">
          <w:rPr>
            <w:rFonts w:ascii="Times New Roman" w:hAnsi="Times New Roman" w:cs="Times New Roman"/>
            <w:noProof/>
          </w:rPr>
          <w:t>tus</w:t>
        </w:r>
        <w:r w:rsidRPr="00F359A5" w:rsidR="00865266">
          <w:rPr>
            <w:rFonts w:ascii="Times New Roman" w:hAnsi="Times New Roman" w:cs="Times New Roman"/>
            <w:noProof/>
          </w:rPr>
          <w:t xml:space="preserve">võimeline </w:t>
        </w:r>
      </w:ins>
      <w:ins w:author="Mari Koik - JUSTDIGI" w:date="2025-10-16T12:51:00Z" w16du:dateUtc="2025-10-16T09:51:00Z" w:id="5">
        <w:commentRangeEnd w:id="2"/>
        <w:r w:rsidR="00CB00BF">
          <w:rPr>
            <w:rStyle w:val="Kommentaariviide"/>
          </w:rPr>
          <w:commentReference w:id="2"/>
        </w:r>
      </w:ins>
      <w:r w:rsidR="00E10123">
        <w:rPr>
          <w:rFonts w:ascii="Times New Roman" w:hAnsi="Times New Roman" w:cs="Times New Roman"/>
          <w:noProof/>
        </w:rPr>
        <w:t>ja</w:t>
      </w:r>
      <w:r w:rsidRPr="00F359A5" w:rsidR="00296ADB">
        <w:rPr>
          <w:rFonts w:ascii="Times New Roman" w:hAnsi="Times New Roman" w:cs="Times New Roman"/>
          <w:noProof/>
        </w:rPr>
        <w:t xml:space="preserve"> seetõttu on tekkinud otsene oht </w:t>
      </w:r>
      <w:r w:rsidR="0004787F">
        <w:rPr>
          <w:rFonts w:ascii="Times New Roman" w:hAnsi="Times New Roman" w:cs="Times New Roman"/>
          <w:noProof/>
        </w:rPr>
        <w:t>tema</w:t>
      </w:r>
      <w:r w:rsidRPr="00F359A5" w:rsidR="00296ADB">
        <w:rPr>
          <w:rFonts w:ascii="Times New Roman" w:hAnsi="Times New Roman" w:cs="Times New Roman"/>
          <w:noProof/>
        </w:rPr>
        <w:t xml:space="preserve"> enda või teiste </w:t>
      </w:r>
      <w:r w:rsidRPr="00F359A5" w:rsidR="006913DB">
        <w:rPr>
          <w:rFonts w:ascii="Times New Roman" w:hAnsi="Times New Roman" w:cs="Times New Roman"/>
          <w:noProof/>
        </w:rPr>
        <w:t xml:space="preserve">isikute </w:t>
      </w:r>
      <w:r w:rsidRPr="00F359A5" w:rsidR="00296ADB">
        <w:rPr>
          <w:rFonts w:ascii="Times New Roman" w:hAnsi="Times New Roman" w:cs="Times New Roman"/>
          <w:noProof/>
        </w:rPr>
        <w:t>elule</w:t>
      </w:r>
      <w:r w:rsidRPr="00F359A5" w:rsidR="005B56B3">
        <w:rPr>
          <w:rFonts w:ascii="Times New Roman" w:hAnsi="Times New Roman" w:cs="Times New Roman"/>
          <w:noProof/>
        </w:rPr>
        <w:t xml:space="preserve"> või</w:t>
      </w:r>
      <w:r w:rsidRPr="00F359A5" w:rsidR="00296ADB">
        <w:rPr>
          <w:rFonts w:ascii="Times New Roman" w:hAnsi="Times New Roman" w:cs="Times New Roman"/>
          <w:noProof/>
        </w:rPr>
        <w:t xml:space="preserve"> tervisele</w:t>
      </w:r>
      <w:r w:rsidR="006F46F9">
        <w:rPr>
          <w:rFonts w:ascii="Times New Roman" w:hAnsi="Times New Roman" w:cs="Times New Roman"/>
          <w:noProof/>
        </w:rPr>
        <w:t xml:space="preserve"> ning</w:t>
      </w:r>
      <w:r w:rsidRPr="00F359A5" w:rsidR="00296ADB">
        <w:rPr>
          <w:rFonts w:ascii="Times New Roman" w:hAnsi="Times New Roman" w:cs="Times New Roman"/>
          <w:noProof/>
        </w:rPr>
        <w:t xml:space="preserve"> muud</w:t>
      </w:r>
      <w:r w:rsidRPr="00807DF1" w:rsidR="00296ADB">
        <w:rPr>
          <w:rFonts w:ascii="Times New Roman" w:hAnsi="Times New Roman" w:cs="Times New Roman"/>
          <w:noProof/>
        </w:rPr>
        <w:t xml:space="preserve"> vahendid ohu kõrvaldamiseks, sealhulgas vestlus, veenmine ja suuline rahustamine, ei ole osutunud küllaldaseks</w:t>
      </w:r>
      <w:r w:rsidR="00DC23D2">
        <w:rPr>
          <w:rFonts w:ascii="Times New Roman" w:hAnsi="Times New Roman" w:cs="Times New Roman"/>
          <w:noProof/>
        </w:rPr>
        <w:t>.</w:t>
      </w:r>
    </w:p>
    <w:p w:rsidRPr="00807DF1" w:rsidR="005654C6" w:rsidP="00B201B4" w:rsidRDefault="005654C6" w14:paraId="2D39DE6E" w14:textId="77777777">
      <w:pPr>
        <w:spacing w:after="0" w:line="240" w:lineRule="auto"/>
        <w:jc w:val="both"/>
        <w:rPr>
          <w:rFonts w:ascii="Times New Roman" w:hAnsi="Times New Roman" w:cs="Times New Roman"/>
          <w:noProof/>
          <w:shd w:val="clear" w:color="auto" w:fill="FFFFFF"/>
        </w:rPr>
      </w:pPr>
    </w:p>
    <w:p w:rsidRPr="00807DF1" w:rsidR="00CB4388" w:rsidP="00B201B4" w:rsidRDefault="002A7522" w14:paraId="3E4495E8" w14:textId="713F02E9">
      <w:pPr>
        <w:spacing w:after="0" w:line="240" w:lineRule="auto"/>
        <w:jc w:val="both"/>
        <w:rPr>
          <w:rFonts w:ascii="Times New Roman" w:hAnsi="Times New Roman" w:cs="Times New Roman"/>
          <w:noProof/>
          <w:shd w:val="clear" w:color="auto" w:fill="FFFFFF"/>
        </w:rPr>
      </w:pPr>
      <w:r w:rsidRPr="00807DF1">
        <w:rPr>
          <w:rFonts w:ascii="Times New Roman" w:hAnsi="Times New Roman" w:cs="Times New Roman"/>
          <w:noProof/>
          <w:shd w:val="clear" w:color="auto" w:fill="FFFFFF"/>
        </w:rPr>
        <w:t>(2) Ohjeldamiseks võib kasutada järgmisi meetmeid:</w:t>
      </w:r>
    </w:p>
    <w:p w:rsidRPr="00CB6066" w:rsidR="00C60C5C" w:rsidP="00B201B4" w:rsidRDefault="00CB4388" w14:paraId="699C8AE3" w14:textId="16F139FA">
      <w:pPr>
        <w:spacing w:after="0" w:line="240" w:lineRule="auto"/>
        <w:jc w:val="both"/>
        <w:rPr>
          <w:rFonts w:ascii="Times New Roman" w:hAnsi="Times New Roman" w:cs="Times New Roman"/>
          <w:noProof/>
          <w:shd w:val="clear" w:color="auto" w:fill="FFFFFF"/>
        </w:rPr>
      </w:pPr>
      <w:r>
        <w:rPr>
          <w:rFonts w:ascii="Times New Roman" w:hAnsi="Times New Roman" w:cs="Times New Roman"/>
          <w:noProof/>
          <w:shd w:val="clear" w:color="auto" w:fill="FFFFFF"/>
        </w:rPr>
        <w:t xml:space="preserve">1) füüsiline ohjeldamine – </w:t>
      </w:r>
      <w:r w:rsidRPr="00CB6066" w:rsidR="1FA2855B">
        <w:rPr>
          <w:rFonts w:ascii="Times New Roman" w:hAnsi="Times New Roman" w:cs="Times New Roman"/>
          <w:noProof/>
        </w:rPr>
        <w:t>patsiendi</w:t>
      </w:r>
      <w:r w:rsidRPr="00CB6066">
        <w:rPr>
          <w:rFonts w:ascii="Times New Roman" w:hAnsi="Times New Roman" w:cs="Times New Roman"/>
          <w:noProof/>
          <w:shd w:val="clear" w:color="auto" w:fill="FFFFFF"/>
        </w:rPr>
        <w:t xml:space="preserve"> kinnihoidmine füüsilise jõu abil eesmärgiga piirata</w:t>
      </w:r>
      <w:r w:rsidRPr="00CB6066" w:rsidR="00C60C5C">
        <w:rPr>
          <w:rFonts w:ascii="Times New Roman" w:hAnsi="Times New Roman" w:cs="Times New Roman"/>
          <w:noProof/>
          <w:shd w:val="clear" w:color="auto" w:fill="FFFFFF"/>
        </w:rPr>
        <w:t xml:space="preserve"> </w:t>
      </w:r>
      <w:r w:rsidRPr="00CB6066" w:rsidR="009078D4">
        <w:rPr>
          <w:rFonts w:ascii="Times New Roman" w:hAnsi="Times New Roman" w:cs="Times New Roman"/>
          <w:noProof/>
        </w:rPr>
        <w:t>tema</w:t>
      </w:r>
      <w:r w:rsidRPr="00CB6066" w:rsidR="00C60C5C">
        <w:rPr>
          <w:rFonts w:ascii="Times New Roman" w:hAnsi="Times New Roman" w:cs="Times New Roman"/>
          <w:noProof/>
          <w:shd w:val="clear" w:color="auto" w:fill="FFFFFF"/>
        </w:rPr>
        <w:t xml:space="preserve"> liikumist ja liigutuste ulatust;</w:t>
      </w:r>
    </w:p>
    <w:p w:rsidR="000A779C" w:rsidP="00B201B4" w:rsidRDefault="00C60C5C" w14:paraId="6AA0B5FA" w14:textId="642440EF">
      <w:pPr>
        <w:spacing w:after="0" w:line="240" w:lineRule="auto"/>
        <w:jc w:val="both"/>
        <w:rPr>
          <w:rFonts w:ascii="Times New Roman" w:hAnsi="Times New Roman" w:cs="Times New Roman"/>
          <w:noProof/>
          <w:shd w:val="clear" w:color="auto" w:fill="FFFFFF"/>
        </w:rPr>
      </w:pPr>
      <w:r w:rsidRPr="00CB6066">
        <w:rPr>
          <w:rFonts w:ascii="Times New Roman" w:hAnsi="Times New Roman" w:cs="Times New Roman"/>
          <w:noProof/>
          <w:shd w:val="clear" w:color="auto" w:fill="FFFFFF"/>
        </w:rPr>
        <w:t>2) ohjeldamine ravimite</w:t>
      </w:r>
      <w:r w:rsidRPr="00CB6066" w:rsidR="00EC3288">
        <w:rPr>
          <w:rFonts w:ascii="Times New Roman" w:hAnsi="Times New Roman" w:cs="Times New Roman"/>
          <w:noProof/>
          <w:shd w:val="clear" w:color="auto" w:fill="FFFFFF"/>
        </w:rPr>
        <w:t xml:space="preserve"> abil </w:t>
      </w:r>
      <w:r w:rsidRPr="00CB6066" w:rsidR="000E14BD">
        <w:rPr>
          <w:rFonts w:ascii="Times New Roman" w:hAnsi="Times New Roman" w:cs="Times New Roman"/>
          <w:noProof/>
          <w:shd w:val="clear" w:color="auto" w:fill="FFFFFF"/>
        </w:rPr>
        <w:t>–</w:t>
      </w:r>
      <w:r w:rsidRPr="00CB6066" w:rsidR="00EC3288">
        <w:rPr>
          <w:rFonts w:ascii="Times New Roman" w:hAnsi="Times New Roman" w:cs="Times New Roman"/>
          <w:noProof/>
          <w:shd w:val="clear" w:color="auto" w:fill="FFFFFF"/>
        </w:rPr>
        <w:t xml:space="preserve"> </w:t>
      </w:r>
      <w:r w:rsidRPr="00CB6066" w:rsidR="437401ED">
        <w:rPr>
          <w:rFonts w:ascii="Times New Roman" w:hAnsi="Times New Roman" w:cs="Times New Roman"/>
          <w:noProof/>
          <w:shd w:val="clear" w:color="auto" w:fill="FFFFFF"/>
        </w:rPr>
        <w:t>patsiendi</w:t>
      </w:r>
      <w:r w:rsidRPr="00CB6066" w:rsidR="000E14BD">
        <w:rPr>
          <w:rFonts w:ascii="Times New Roman" w:hAnsi="Times New Roman" w:cs="Times New Roman"/>
          <w:noProof/>
          <w:shd w:val="clear" w:color="auto" w:fill="FFFFFF"/>
        </w:rPr>
        <w:t xml:space="preserve">le </w:t>
      </w:r>
      <w:r w:rsidR="000A779C">
        <w:rPr>
          <w:rFonts w:ascii="Times New Roman" w:hAnsi="Times New Roman" w:cs="Times New Roman"/>
          <w:noProof/>
          <w:shd w:val="clear" w:color="auto" w:fill="FFFFFF"/>
        </w:rPr>
        <w:t>rahutussümptomite leevendamiseks</w:t>
      </w:r>
      <w:r w:rsidR="00655DF0">
        <w:rPr>
          <w:rFonts w:ascii="Times New Roman" w:hAnsi="Times New Roman" w:cs="Times New Roman"/>
          <w:noProof/>
          <w:shd w:val="clear" w:color="auto" w:fill="FFFFFF"/>
        </w:rPr>
        <w:t xml:space="preserve"> ravimite manustamine</w:t>
      </w:r>
      <w:r w:rsidR="000A779C">
        <w:rPr>
          <w:rFonts w:ascii="Times New Roman" w:hAnsi="Times New Roman" w:cs="Times New Roman"/>
          <w:noProof/>
          <w:shd w:val="clear" w:color="auto" w:fill="FFFFFF"/>
        </w:rPr>
        <w:t>;</w:t>
      </w:r>
    </w:p>
    <w:p w:rsidRPr="00D17E6E" w:rsidR="00016969" w:rsidP="00B201B4" w:rsidRDefault="000A779C" w14:paraId="3730E595" w14:textId="03C1A34B" w14:noSpellErr="1">
      <w:pPr>
        <w:spacing w:after="0" w:line="240" w:lineRule="auto"/>
        <w:jc w:val="both"/>
        <w:rPr>
          <w:rFonts w:ascii="Times New Roman" w:hAnsi="Times New Roman" w:cs="Times New Roman"/>
          <w:noProof/>
          <w:shd w:val="clear" w:color="auto" w:fill="FFFFFF"/>
        </w:rPr>
      </w:pPr>
      <w:commentRangeStart w:id="6"/>
      <w:del w:author="Mari Koik - JUSTDIGI" w:date="2025-10-16T12:29:00Z" w16du:dateUtc="2025-10-16T09:29:00Z" w:id="617281447">
        <w:r w:rsidRPr="07851C8F" w:rsidDel="000A779C">
          <w:rPr>
            <w:rFonts w:ascii="Times New Roman" w:hAnsi="Times New Roman" w:cs="Times New Roman"/>
            <w:noProof/>
          </w:rPr>
          <w:delText>(</w:delText>
        </w:r>
      </w:del>
      <w:r w:rsidR="000A779C">
        <w:rPr>
          <w:rFonts w:ascii="Times New Roman" w:hAnsi="Times New Roman" w:cs="Times New Roman"/>
          <w:noProof/>
          <w:shd w:val="clear" w:color="auto" w:fill="FFFFFF"/>
        </w:rPr>
        <w:t>3</w:t>
      </w:r>
      <w:commentRangeEnd w:id="6"/>
      <w:r w:rsidR="00D32BCB">
        <w:rPr>
          <w:rStyle w:val="Kommentaariviide"/>
        </w:rPr>
        <w:commentReference w:id="6"/>
      </w:r>
      <w:r w:rsidR="000A779C">
        <w:rPr>
          <w:rFonts w:ascii="Times New Roman" w:hAnsi="Times New Roman" w:cs="Times New Roman"/>
          <w:noProof/>
          <w:shd w:val="clear" w:color="auto" w:fill="FFFFFF"/>
        </w:rPr>
        <w:t xml:space="preserve">) </w:t>
      </w:r>
      <w:r w:rsidR="00655DF0">
        <w:rPr>
          <w:rFonts w:ascii="Times New Roman" w:hAnsi="Times New Roman" w:cs="Times New Roman"/>
          <w:noProof/>
          <w:shd w:val="clear" w:color="auto" w:fill="FFFFFF"/>
        </w:rPr>
        <w:t>me</w:t>
      </w:r>
      <w:r w:rsidR="000A779C">
        <w:rPr>
          <w:rFonts w:ascii="Times New Roman" w:hAnsi="Times New Roman" w:cs="Times New Roman"/>
          <w:noProof/>
          <w:shd w:val="clear" w:color="auto" w:fill="FFFFFF"/>
        </w:rPr>
        <w:t>haaniline ohjeldamine –</w:t>
      </w:r>
      <w:r w:rsidRPr="008D56FF" w:rsidR="008D56FF">
        <w:rPr>
          <w:rFonts w:ascii="Times New Roman" w:hAnsi="Times New Roman" w:cs="Times New Roman"/>
          <w:noProof/>
          <w:shd w:val="clear" w:color="auto" w:fill="FFFFFF"/>
        </w:rPr>
        <w:t xml:space="preserve"> </w:t>
      </w:r>
      <w:r w:rsidR="008D56FF">
        <w:rPr>
          <w:rFonts w:ascii="Times New Roman" w:hAnsi="Times New Roman" w:cs="Times New Roman"/>
          <w:noProof/>
          <w:shd w:val="clear" w:color="auto" w:fill="FFFFFF"/>
        </w:rPr>
        <w:t xml:space="preserve">selleks </w:t>
      </w:r>
      <w:r w:rsidR="00987320">
        <w:rPr>
          <w:rFonts w:ascii="Times New Roman" w:hAnsi="Times New Roman" w:cs="Times New Roman"/>
          <w:noProof/>
          <w:shd w:val="clear" w:color="auto" w:fill="FFFFFF"/>
        </w:rPr>
        <w:t xml:space="preserve">spetsiaalselt </w:t>
      </w:r>
      <w:r w:rsidR="008D56FF">
        <w:rPr>
          <w:rFonts w:ascii="Times New Roman" w:hAnsi="Times New Roman" w:cs="Times New Roman"/>
          <w:noProof/>
          <w:shd w:val="clear" w:color="auto" w:fill="FFFFFF"/>
        </w:rPr>
        <w:t xml:space="preserve">ette nähtud </w:t>
      </w:r>
      <w:r w:rsidR="00C43351">
        <w:rPr>
          <w:rFonts w:ascii="Times New Roman" w:hAnsi="Times New Roman" w:cs="Times New Roman"/>
          <w:noProof/>
          <w:shd w:val="clear" w:color="auto" w:fill="FFFFFF"/>
        </w:rPr>
        <w:t>me</w:t>
      </w:r>
      <w:r w:rsidR="000A779C">
        <w:rPr>
          <w:rFonts w:ascii="Times New Roman" w:hAnsi="Times New Roman" w:cs="Times New Roman"/>
          <w:noProof/>
          <w:shd w:val="clear" w:color="auto" w:fill="FFFFFF"/>
        </w:rPr>
        <w:t xml:space="preserve">haaniliste vahendite </w:t>
      </w:r>
      <w:r w:rsidR="00E27E3F">
        <w:rPr>
          <w:rFonts w:ascii="Times New Roman" w:hAnsi="Times New Roman" w:cs="Times New Roman"/>
          <w:noProof/>
          <w:shd w:val="clear" w:color="auto" w:fill="FFFFFF"/>
        </w:rPr>
        <w:t xml:space="preserve">kasutamine eesmärgiga piirata </w:t>
      </w:r>
      <w:r w:rsidRPr="2D34F1CE" w:rsidR="06DC1383">
        <w:rPr>
          <w:rFonts w:ascii="Times New Roman" w:hAnsi="Times New Roman" w:cs="Times New Roman"/>
          <w:noProof/>
        </w:rPr>
        <w:t>patsiendi</w:t>
      </w:r>
      <w:r w:rsidR="00E27E3F">
        <w:rPr>
          <w:rFonts w:ascii="Times New Roman" w:hAnsi="Times New Roman" w:cs="Times New Roman"/>
          <w:noProof/>
          <w:shd w:val="clear" w:color="auto" w:fill="FFFFFF"/>
        </w:rPr>
        <w:t xml:space="preserve"> liikumist ja liigutuste ulatust. </w:t>
      </w:r>
      <w:commentRangeStart w:id="8"/>
      <w:commentRangeStart w:id="1389695476"/>
      <w:r w:rsidR="00E27E3F">
        <w:rPr>
          <w:rFonts w:ascii="Times New Roman" w:hAnsi="Times New Roman" w:cs="Times New Roman"/>
          <w:noProof/>
          <w:shd w:val="clear" w:color="auto" w:fill="FFFFFF"/>
        </w:rPr>
        <w:t>Meh</w:t>
      </w:r>
      <w:r w:rsidR="003C54F8">
        <w:rPr>
          <w:rFonts w:ascii="Times New Roman" w:hAnsi="Times New Roman" w:cs="Times New Roman"/>
          <w:noProof/>
          <w:shd w:val="clear" w:color="auto" w:fill="FFFFFF"/>
        </w:rPr>
        <w:t>aanilist</w:t>
      </w:r>
      <w:r w:rsidR="00E27E3F">
        <w:rPr>
          <w:rFonts w:ascii="Times New Roman" w:hAnsi="Times New Roman" w:cs="Times New Roman"/>
          <w:noProof/>
          <w:shd w:val="clear" w:color="auto" w:fill="FFFFFF"/>
        </w:rPr>
        <w:t xml:space="preserve"> ohjeldamist võib rakendada</w:t>
      </w:r>
      <w:r w:rsidR="006B2B6F">
        <w:rPr>
          <w:rFonts w:ascii="Times New Roman" w:hAnsi="Times New Roman" w:cs="Times New Roman"/>
          <w:noProof/>
          <w:shd w:val="clear" w:color="auto" w:fill="FFFFFF"/>
        </w:rPr>
        <w:t xml:space="preserve"> jälgimisruumis. Meh</w:t>
      </w:r>
      <w:r w:rsidR="00AD4C67">
        <w:rPr>
          <w:rFonts w:ascii="Times New Roman" w:hAnsi="Times New Roman" w:cs="Times New Roman"/>
          <w:noProof/>
          <w:shd w:val="clear" w:color="auto" w:fill="FFFFFF"/>
        </w:rPr>
        <w:t>aanilise</w:t>
      </w:r>
      <w:r w:rsidR="006B2B6F">
        <w:rPr>
          <w:rFonts w:ascii="Times New Roman" w:hAnsi="Times New Roman" w:cs="Times New Roman"/>
          <w:noProof/>
          <w:shd w:val="clear" w:color="auto" w:fill="FFFFFF"/>
        </w:rPr>
        <w:t xml:space="preserve"> ohjeldamise ajal peab olema tagatud, et </w:t>
      </w:r>
      <w:r w:rsidR="000C4F9E">
        <w:rPr>
          <w:rFonts w:ascii="Times New Roman" w:hAnsi="Times New Roman" w:cs="Times New Roman"/>
          <w:noProof/>
          <w:shd w:val="clear" w:color="auto" w:fill="FFFFFF"/>
        </w:rPr>
        <w:t xml:space="preserve">ohjeldatav ei ole teiste patsientide nägemisulatuses. </w:t>
      </w:r>
      <w:commentRangeEnd w:id="8"/>
      <w:r w:rsidR="00E815C0">
        <w:rPr>
          <w:rStyle w:val="Kommentaariviide"/>
        </w:rPr>
        <w:commentReference w:id="8"/>
      </w:r>
      <w:commentRangeEnd w:id="1389695476"/>
      <w:r>
        <w:rPr>
          <w:rStyle w:val="CommentReference"/>
        </w:rPr>
        <w:commentReference w:id="1389695476"/>
      </w:r>
    </w:p>
    <w:p w:rsidR="00016969" w:rsidP="00B201B4" w:rsidRDefault="00016969" w14:paraId="79611EA9" w14:textId="77777777">
      <w:pPr>
        <w:spacing w:after="0" w:line="240" w:lineRule="auto"/>
        <w:jc w:val="both"/>
        <w:rPr>
          <w:rFonts w:ascii="Times New Roman" w:hAnsi="Times New Roman" w:cs="Times New Roman"/>
          <w:b/>
          <w:bCs/>
          <w:noProof/>
          <w:shd w:val="clear" w:color="auto" w:fill="FFFFFF"/>
        </w:rPr>
      </w:pPr>
    </w:p>
    <w:p w:rsidR="00C15197" w:rsidP="00B201B4" w:rsidRDefault="000C4F9E" w14:paraId="2D6F9E56" w14:textId="6D63A719">
      <w:pPr>
        <w:spacing w:after="0" w:line="240" w:lineRule="auto"/>
        <w:jc w:val="both"/>
        <w:rPr>
          <w:rFonts w:ascii="Times New Roman" w:hAnsi="Times New Roman" w:cs="Times New Roman"/>
          <w:b/>
          <w:bCs/>
          <w:noProof/>
          <w:shd w:val="clear" w:color="auto" w:fill="FFFFFF"/>
        </w:rPr>
      </w:pPr>
      <w:r w:rsidRPr="00B20BFA">
        <w:rPr>
          <w:rFonts w:ascii="Times New Roman" w:hAnsi="Times New Roman" w:cs="Times New Roman"/>
          <w:noProof/>
          <w:shd w:val="clear" w:color="auto" w:fill="FFFFFF"/>
        </w:rPr>
        <w:t>(3) Ohjeldusmeetmeid</w:t>
      </w:r>
      <w:r>
        <w:rPr>
          <w:rFonts w:ascii="Times New Roman" w:hAnsi="Times New Roman" w:cs="Times New Roman"/>
          <w:b/>
          <w:bCs/>
          <w:noProof/>
          <w:shd w:val="clear" w:color="auto" w:fill="FFFFFF"/>
        </w:rPr>
        <w:t xml:space="preserve"> </w:t>
      </w:r>
      <w:r w:rsidRPr="00B20BFA" w:rsidR="00D40CCF">
        <w:rPr>
          <w:rFonts w:ascii="Times New Roman" w:hAnsi="Times New Roman" w:cs="Times New Roman"/>
          <w:noProof/>
          <w:color w:val="202020"/>
          <w:shd w:val="clear" w:color="auto" w:fill="FFFFFF"/>
        </w:rPr>
        <w:t xml:space="preserve">võib rakendada arsti otsuse alusel. Vältimatu vajaduse korral võib füüsilise või mehaanilise ohjeldamise alustamise otsustada õde, informeerides </w:t>
      </w:r>
      <w:del w:author="Mari Koik - JUSTDIGI" w:date="2025-10-16T12:30:00Z" w16du:dateUtc="2025-10-16T09:30:00Z" w:id="9">
        <w:r w:rsidRPr="00B20BFA" w:rsidDel="00E815C0" w:rsidR="00D40CCF">
          <w:rPr>
            <w:rFonts w:ascii="Times New Roman" w:hAnsi="Times New Roman" w:cs="Times New Roman"/>
            <w:noProof/>
            <w:color w:val="202020"/>
            <w:shd w:val="clear" w:color="auto" w:fill="FFFFFF"/>
          </w:rPr>
          <w:delText>ohjeldusmeetme rakendamis</w:delText>
        </w:r>
      </w:del>
      <w:ins w:author="Mari Koik - JUSTDIGI" w:date="2025-10-16T12:30:00Z" w16du:dateUtc="2025-10-16T09:30:00Z" w:id="10">
        <w:r w:rsidR="00E815C0">
          <w:rPr>
            <w:rFonts w:ascii="Times New Roman" w:hAnsi="Times New Roman" w:cs="Times New Roman"/>
            <w:noProof/>
            <w:color w:val="202020"/>
            <w:shd w:val="clear" w:color="auto" w:fill="FFFFFF"/>
          </w:rPr>
          <w:t>sell</w:t>
        </w:r>
      </w:ins>
      <w:r w:rsidRPr="00B20BFA" w:rsidR="00D40CCF">
        <w:rPr>
          <w:rFonts w:ascii="Times New Roman" w:hAnsi="Times New Roman" w:cs="Times New Roman"/>
          <w:noProof/>
          <w:color w:val="202020"/>
          <w:shd w:val="clear" w:color="auto" w:fill="FFFFFF"/>
        </w:rPr>
        <w:t>est viivitamata arsti, kes otsustab meetme rakendamise jätkamise vajaduse.</w:t>
      </w:r>
    </w:p>
    <w:p w:rsidR="00C15197" w:rsidP="00B201B4" w:rsidRDefault="00C15197" w14:paraId="3C02CB54" w14:textId="77777777">
      <w:pPr>
        <w:spacing w:after="0" w:line="240" w:lineRule="auto"/>
        <w:jc w:val="both"/>
        <w:rPr>
          <w:rFonts w:ascii="Times New Roman" w:hAnsi="Times New Roman" w:cs="Times New Roman"/>
          <w:b/>
          <w:bCs/>
          <w:noProof/>
          <w:shd w:val="clear" w:color="auto" w:fill="FFFFFF"/>
        </w:rPr>
      </w:pPr>
    </w:p>
    <w:p w:rsidR="00464149" w:rsidP="00B201B4" w:rsidRDefault="00464149" w14:paraId="1DDB700C" w14:textId="39491C99">
      <w:pPr>
        <w:spacing w:after="0" w:line="240" w:lineRule="auto"/>
        <w:jc w:val="both"/>
        <w:rPr>
          <w:rFonts w:ascii="Times New Roman" w:hAnsi="Times New Roman" w:cs="Times New Roman"/>
          <w:b/>
          <w:bCs/>
          <w:noProof/>
          <w:shd w:val="clear" w:color="auto" w:fill="FFFFFF"/>
        </w:rPr>
      </w:pPr>
      <w:r w:rsidRPr="00B20BFA">
        <w:rPr>
          <w:rFonts w:ascii="Times New Roman" w:hAnsi="Times New Roman" w:cs="Times New Roman"/>
          <w:noProof/>
          <w:shd w:val="clear" w:color="auto" w:fill="FFFFFF"/>
        </w:rPr>
        <w:t>(4)</w:t>
      </w:r>
      <w:r>
        <w:rPr>
          <w:rFonts w:ascii="Times New Roman" w:hAnsi="Times New Roman" w:cs="Times New Roman"/>
          <w:b/>
          <w:bCs/>
          <w:noProof/>
          <w:shd w:val="clear" w:color="auto" w:fill="FFFFFF"/>
        </w:rPr>
        <w:t xml:space="preserve"> </w:t>
      </w:r>
      <w:r w:rsidRPr="2D34F1CE" w:rsidR="44B3AB26">
        <w:rPr>
          <w:rFonts w:ascii="Times New Roman" w:hAnsi="Times New Roman" w:cs="Times New Roman"/>
          <w:noProof/>
        </w:rPr>
        <w:t>Patsiendi</w:t>
      </w:r>
      <w:r w:rsidRPr="00B20BFA">
        <w:rPr>
          <w:rFonts w:ascii="Times New Roman" w:hAnsi="Times New Roman" w:cs="Times New Roman"/>
          <w:noProof/>
          <w:shd w:val="clear" w:color="auto" w:fill="FFFFFF"/>
        </w:rPr>
        <w:t xml:space="preserve"> suhtes </w:t>
      </w:r>
      <w:r w:rsidRPr="00B20BFA">
        <w:rPr>
          <w:rFonts w:ascii="Times New Roman" w:hAnsi="Times New Roman" w:cs="Times New Roman"/>
          <w:noProof/>
          <w:color w:val="202020"/>
          <w:shd w:val="clear" w:color="auto" w:fill="FFFFFF"/>
        </w:rPr>
        <w:t xml:space="preserve">rakendatav ohjeldusmeede peab olema </w:t>
      </w:r>
      <w:del w:author="Mari Koik - JUSTDIGI" w:date="2025-10-16T12:30:00Z" w16du:dateUtc="2025-10-16T09:30:00Z" w:id="11">
        <w:r w:rsidRPr="00B20BFA" w:rsidDel="005A11A9">
          <w:rPr>
            <w:rFonts w:ascii="Times New Roman" w:hAnsi="Times New Roman" w:cs="Times New Roman"/>
            <w:noProof/>
            <w:color w:val="202020"/>
            <w:shd w:val="clear" w:color="auto" w:fill="FFFFFF"/>
          </w:rPr>
          <w:delText xml:space="preserve">tekkinud </w:delText>
        </w:r>
      </w:del>
      <w:r w:rsidRPr="00B20BFA">
        <w:rPr>
          <w:rFonts w:ascii="Times New Roman" w:hAnsi="Times New Roman" w:cs="Times New Roman"/>
          <w:noProof/>
          <w:color w:val="202020"/>
          <w:shd w:val="clear" w:color="auto" w:fill="FFFFFF"/>
        </w:rPr>
        <w:t xml:space="preserve">otsese ohuga proportsionaalne ning võimalikult vähe riivama </w:t>
      </w:r>
      <w:r w:rsidRPr="2D34F1CE" w:rsidR="53359A77">
        <w:rPr>
          <w:rFonts w:ascii="Times New Roman" w:hAnsi="Times New Roman" w:cs="Times New Roman"/>
          <w:noProof/>
        </w:rPr>
        <w:t>patsiendi</w:t>
      </w:r>
      <w:r w:rsidRPr="00B20BFA">
        <w:rPr>
          <w:rFonts w:ascii="Times New Roman" w:hAnsi="Times New Roman" w:cs="Times New Roman"/>
          <w:noProof/>
          <w:color w:val="202020"/>
          <w:shd w:val="clear" w:color="auto" w:fill="FFFFFF"/>
        </w:rPr>
        <w:t xml:space="preserve"> õigusi ja vabadusi. Ohu möödumisel lõpetatakse ohjeldusmeetme rakendamine viivitamata</w:t>
      </w:r>
      <w:r>
        <w:rPr>
          <w:rFonts w:ascii="Arial" w:hAnsi="Arial" w:cs="Arial"/>
          <w:noProof/>
          <w:color w:val="202020"/>
          <w:sz w:val="21"/>
          <w:szCs w:val="21"/>
          <w:shd w:val="clear" w:color="auto" w:fill="FFFFFF"/>
        </w:rPr>
        <w:t>.</w:t>
      </w:r>
      <w:r>
        <w:rPr>
          <w:rFonts w:ascii="Times New Roman" w:hAnsi="Times New Roman" w:cs="Times New Roman"/>
          <w:b/>
          <w:bCs/>
          <w:noProof/>
          <w:shd w:val="clear" w:color="auto" w:fill="FFFFFF"/>
        </w:rPr>
        <w:t xml:space="preserve"> </w:t>
      </w:r>
    </w:p>
    <w:p w:rsidR="00464149" w:rsidP="00B201B4" w:rsidRDefault="00464149" w14:paraId="5CB4D4E5" w14:textId="77777777">
      <w:pPr>
        <w:spacing w:after="0" w:line="240" w:lineRule="auto"/>
        <w:jc w:val="both"/>
        <w:rPr>
          <w:rFonts w:ascii="Times New Roman" w:hAnsi="Times New Roman" w:cs="Times New Roman"/>
          <w:b/>
          <w:bCs/>
          <w:noProof/>
          <w:shd w:val="clear" w:color="auto" w:fill="FFFFFF"/>
        </w:rPr>
      </w:pPr>
    </w:p>
    <w:p w:rsidR="00E03C13" w:rsidP="00B201B4" w:rsidRDefault="00E03C13" w14:paraId="26E2ECD3" w14:textId="41441ECB">
      <w:pPr>
        <w:spacing w:after="0" w:line="240" w:lineRule="auto"/>
        <w:jc w:val="both"/>
        <w:rPr>
          <w:rFonts w:ascii="Times New Roman" w:hAnsi="Times New Roman" w:cs="Times New Roman"/>
          <w:noProof/>
          <w:color w:val="202020"/>
          <w:shd w:val="clear" w:color="auto" w:fill="FFFFFF"/>
        </w:rPr>
      </w:pPr>
      <w:r w:rsidRPr="00B20BFA">
        <w:rPr>
          <w:rFonts w:ascii="Times New Roman" w:hAnsi="Times New Roman" w:cs="Times New Roman"/>
          <w:noProof/>
          <w:shd w:val="clear" w:color="auto" w:fill="FFFFFF"/>
        </w:rPr>
        <w:t xml:space="preserve">(5) Tervishoiutöötaja </w:t>
      </w:r>
      <w:r w:rsidRPr="00B20BFA">
        <w:rPr>
          <w:rFonts w:ascii="Times New Roman" w:hAnsi="Times New Roman" w:cs="Times New Roman"/>
          <w:noProof/>
          <w:color w:val="202020"/>
          <w:shd w:val="clear" w:color="auto" w:fill="FFFFFF"/>
        </w:rPr>
        <w:t xml:space="preserve">selgitab </w:t>
      </w:r>
      <w:r w:rsidRPr="2D34F1CE" w:rsidR="03E9882B">
        <w:rPr>
          <w:rFonts w:ascii="Times New Roman" w:hAnsi="Times New Roman" w:cs="Times New Roman"/>
          <w:noProof/>
        </w:rPr>
        <w:t>patsiendi</w:t>
      </w:r>
      <w:r>
        <w:rPr>
          <w:rFonts w:ascii="Times New Roman" w:hAnsi="Times New Roman" w:cs="Times New Roman"/>
          <w:noProof/>
          <w:color w:val="202020"/>
          <w:shd w:val="clear" w:color="auto" w:fill="FFFFFF"/>
        </w:rPr>
        <w:t>le</w:t>
      </w:r>
      <w:r w:rsidRPr="00B20BFA">
        <w:rPr>
          <w:rFonts w:ascii="Times New Roman" w:hAnsi="Times New Roman" w:cs="Times New Roman"/>
          <w:noProof/>
          <w:color w:val="202020"/>
          <w:shd w:val="clear" w:color="auto" w:fill="FFFFFF"/>
        </w:rPr>
        <w:t xml:space="preserve"> ohjeldusmeetme rakendamise põhjuseid ja konkreetseid tegevusi, mida ohjeldusmeetme rakendamisel kasutatakse.</w:t>
      </w:r>
      <w:r w:rsidRPr="2D34F1CE" w:rsidR="000446CF">
        <w:rPr>
          <w:rFonts w:ascii="Times New Roman" w:hAnsi="Times New Roman" w:cs="Times New Roman"/>
          <w:color w:val="202020"/>
        </w:rPr>
        <w:t xml:space="preserve"> </w:t>
      </w:r>
    </w:p>
    <w:p w:rsidR="00BE0305" w:rsidP="00B201B4" w:rsidRDefault="00BE0305" w14:paraId="6370D971" w14:textId="77777777">
      <w:pPr>
        <w:spacing w:after="0" w:line="240" w:lineRule="auto"/>
        <w:jc w:val="both"/>
        <w:rPr>
          <w:rFonts w:ascii="Times New Roman" w:hAnsi="Times New Roman" w:cs="Times New Roman"/>
          <w:noProof/>
          <w:color w:val="202020"/>
          <w:shd w:val="clear" w:color="auto" w:fill="FFFFFF"/>
        </w:rPr>
      </w:pPr>
    </w:p>
    <w:p w:rsidRPr="00BE0305" w:rsidR="00BE0305" w:rsidP="00B201B4" w:rsidRDefault="00BE0305" w14:paraId="5BA298F3" w14:textId="3BB331F9">
      <w:pPr>
        <w:spacing w:after="0" w:line="240" w:lineRule="auto"/>
        <w:jc w:val="both"/>
        <w:rPr>
          <w:rFonts w:ascii="Times New Roman" w:hAnsi="Times New Roman" w:cs="Times New Roman"/>
          <w:noProof/>
          <w:color w:val="202020"/>
          <w:shd w:val="clear" w:color="auto" w:fill="FFFFFF"/>
        </w:rPr>
      </w:pPr>
      <w:r w:rsidRPr="00B20BFA">
        <w:rPr>
          <w:rFonts w:ascii="Times New Roman" w:hAnsi="Times New Roman" w:cs="Times New Roman"/>
          <w:noProof/>
          <w:color w:val="202020"/>
          <w:shd w:val="clear" w:color="auto" w:fill="FFFFFF"/>
        </w:rPr>
        <w:t xml:space="preserve">(6) </w:t>
      </w:r>
      <w:r w:rsidRPr="00B20BFA" w:rsidR="054AAA98">
        <w:rPr>
          <w:rFonts w:ascii="Times New Roman" w:hAnsi="Times New Roman" w:cs="Times New Roman"/>
          <w:noProof/>
          <w:color w:val="202020"/>
          <w:shd w:val="clear" w:color="auto" w:fill="FFFFFF"/>
        </w:rPr>
        <w:t>Pats</w:t>
      </w:r>
      <w:r w:rsidR="007A5A58">
        <w:rPr>
          <w:rFonts w:ascii="Times New Roman" w:hAnsi="Times New Roman" w:cs="Times New Roman"/>
          <w:noProof/>
          <w:color w:val="202020"/>
          <w:shd w:val="clear" w:color="auto" w:fill="FFFFFF"/>
        </w:rPr>
        <w:t>iendi</w:t>
      </w:r>
      <w:r w:rsidRPr="00B20BFA">
        <w:rPr>
          <w:rFonts w:ascii="Times New Roman" w:hAnsi="Times New Roman" w:cs="Times New Roman"/>
          <w:noProof/>
          <w:color w:val="202020"/>
          <w:shd w:val="clear" w:color="auto" w:fill="FFFFFF"/>
        </w:rPr>
        <w:t xml:space="preserve"> ravi ei tohi ohjeldusmeetme rakendamise ajal katkeda.</w:t>
      </w:r>
    </w:p>
    <w:p w:rsidR="00E03C13" w:rsidP="00B201B4" w:rsidRDefault="00E03C13" w14:paraId="2D2634C4" w14:textId="77777777">
      <w:pPr>
        <w:spacing w:after="0" w:line="240" w:lineRule="auto"/>
        <w:jc w:val="both"/>
        <w:rPr>
          <w:rFonts w:ascii="Times New Roman" w:hAnsi="Times New Roman" w:cs="Times New Roman"/>
          <w:noProof/>
          <w:color w:val="202020"/>
          <w:shd w:val="clear" w:color="auto" w:fill="FFFFFF"/>
        </w:rPr>
      </w:pPr>
    </w:p>
    <w:p w:rsidR="0013713C" w:rsidP="00B201B4" w:rsidRDefault="0013713C" w14:paraId="62D69962" w14:textId="3C29C4A2" w14:noSpellErr="1">
      <w:pPr>
        <w:spacing w:after="0" w:line="240" w:lineRule="auto"/>
        <w:jc w:val="both"/>
        <w:rPr>
          <w:rFonts w:ascii="Times New Roman" w:hAnsi="Times New Roman" w:cs="Times New Roman"/>
          <w:b w:val="1"/>
          <w:bCs w:val="1"/>
          <w:noProof/>
          <w:shd w:val="clear" w:color="auto" w:fill="FFFFFF"/>
        </w:rPr>
      </w:pPr>
      <w:commentRangeStart w:id="877620652"/>
      <w:r w:rsidR="0013713C">
        <w:rPr>
          <w:rFonts w:ascii="Times New Roman" w:hAnsi="Times New Roman" w:cs="Times New Roman"/>
          <w:b w:val="1"/>
          <w:bCs w:val="1"/>
          <w:noProof/>
          <w:shd w:val="clear" w:color="auto" w:fill="FFFFFF"/>
        </w:rPr>
        <w:t xml:space="preserve">§ </w:t>
      </w:r>
      <w:r w:rsidRPr="00674182" w:rsidR="0013713C">
        <w:rPr>
          <w:rFonts w:ascii="Times New Roman" w:hAnsi="Times New Roman" w:cs="Times New Roman"/>
          <w:b w:val="1"/>
          <w:bCs w:val="1"/>
          <w:noProof/>
        </w:rPr>
        <w:t>3</w:t>
      </w:r>
      <w:r w:rsidR="0013713C">
        <w:rPr>
          <w:rFonts w:ascii="Times New Roman" w:hAnsi="Times New Roman" w:eastAsia="Times New Roman" w:cs="Times New Roman"/>
          <w:b w:val="1"/>
          <w:bCs w:val="1"/>
          <w:noProof/>
          <w:vertAlign w:val="superscript"/>
        </w:rPr>
        <w:t>4</w:t>
      </w:r>
      <w:r w:rsidRPr="00674182" w:rsidR="0013713C">
        <w:rPr>
          <w:rFonts w:ascii="Times New Roman" w:hAnsi="Times New Roman" w:eastAsia="Times New Roman" w:cs="Times New Roman"/>
          <w:b w:val="1"/>
          <w:bCs w:val="1"/>
          <w:noProof/>
        </w:rPr>
        <w:t>.</w:t>
      </w:r>
      <w:r w:rsidR="0013713C">
        <w:rPr>
          <w:rFonts w:ascii="Times New Roman" w:hAnsi="Times New Roman" w:eastAsia="Times New Roman" w:cs="Times New Roman"/>
          <w:b w:val="1"/>
          <w:bCs w:val="1"/>
          <w:noProof/>
        </w:rPr>
        <w:t xml:space="preserve"> Ohjeldusmeetme rakendamise</w:t>
      </w:r>
      <w:r w:rsidR="0013713C">
        <w:rPr>
          <w:rFonts w:ascii="Times New Roman" w:hAnsi="Times New Roman" w:cs="Times New Roman"/>
          <w:b w:val="1"/>
          <w:bCs w:val="1"/>
          <w:noProof/>
          <w:shd w:val="clear" w:color="auto" w:fill="FFFFFF"/>
        </w:rPr>
        <w:t xml:space="preserve"> jälgimine</w:t>
      </w:r>
    </w:p>
    <w:p w:rsidRPr="007D5D8D" w:rsidR="0013713C" w:rsidP="00B201B4" w:rsidRDefault="0013713C" w14:paraId="6D21F065" w14:textId="77777777">
      <w:pPr>
        <w:spacing w:after="0" w:line="240" w:lineRule="auto"/>
        <w:jc w:val="both"/>
        <w:rPr>
          <w:rFonts w:ascii="Times New Roman" w:hAnsi="Times New Roman" w:cs="Times New Roman"/>
          <w:noProof/>
          <w:shd w:val="clear" w:color="auto" w:fill="FFFFFF"/>
        </w:rPr>
      </w:pPr>
    </w:p>
    <w:p w:rsidR="004A43DD" w:rsidP="00B201B4" w:rsidRDefault="00BF25A4" w14:paraId="0285AA4F" w14:textId="4FFA53D4">
      <w:pPr>
        <w:spacing w:after="0" w:line="240" w:lineRule="auto"/>
        <w:jc w:val="both"/>
        <w:rPr>
          <w:rFonts w:ascii="Times New Roman" w:hAnsi="Times New Roman" w:cs="Times New Roman"/>
          <w:shd w:val="clear" w:color="auto" w:fill="FFFFFF"/>
        </w:rPr>
      </w:pPr>
      <w:r w:rsidRPr="00B20BFA">
        <w:rPr>
          <w:rFonts w:ascii="Times New Roman" w:hAnsi="Times New Roman" w:cs="Times New Roman"/>
          <w:noProof/>
          <w:shd w:val="clear" w:color="auto" w:fill="FFFFFF"/>
        </w:rPr>
        <w:t xml:space="preserve">(1) </w:t>
      </w:r>
      <w:r w:rsidRPr="00B20BFA" w:rsidR="2DC33A23">
        <w:rPr>
          <w:rFonts w:ascii="Times New Roman" w:hAnsi="Times New Roman" w:cs="Times New Roman"/>
          <w:noProof/>
          <w:shd w:val="clear" w:color="auto" w:fill="FFFFFF"/>
        </w:rPr>
        <w:t>Patsient</w:t>
      </w:r>
      <w:r w:rsidRPr="007B06FB">
        <w:rPr>
          <w:rFonts w:ascii="Times New Roman" w:hAnsi="Times New Roman" w:cs="Times New Roman"/>
          <w:noProof/>
          <w:shd w:val="clear" w:color="auto" w:fill="FFFFFF"/>
        </w:rPr>
        <w:t xml:space="preserve">, </w:t>
      </w:r>
      <w:r w:rsidRPr="00B20BFA">
        <w:rPr>
          <w:rFonts w:ascii="Times New Roman" w:hAnsi="Times New Roman" w:cs="Times New Roman"/>
          <w:noProof/>
          <w:shd w:val="clear" w:color="auto" w:fill="FFFFFF"/>
        </w:rPr>
        <w:t>kelle</w:t>
      </w:r>
      <w:r w:rsidRPr="00B20BFA">
        <w:rPr>
          <w:rFonts w:ascii="Times New Roman" w:hAnsi="Times New Roman" w:cs="Times New Roman"/>
          <w:b/>
          <w:bCs/>
          <w:noProof/>
          <w:shd w:val="clear" w:color="auto" w:fill="FFFFFF"/>
        </w:rPr>
        <w:t xml:space="preserve"> </w:t>
      </w:r>
      <w:r w:rsidRPr="00B20BFA" w:rsidR="00610F5B">
        <w:rPr>
          <w:rFonts w:ascii="Times New Roman" w:hAnsi="Times New Roman" w:cs="Times New Roman"/>
          <w:noProof/>
          <w:color w:val="202020"/>
          <w:shd w:val="clear" w:color="auto" w:fill="FFFFFF"/>
        </w:rPr>
        <w:t>suhtes ohjeldusmeedet</w:t>
      </w:r>
      <w:r w:rsidR="00610F5B">
        <w:rPr>
          <w:rFonts w:ascii="Times New Roman" w:hAnsi="Times New Roman" w:cs="Times New Roman"/>
          <w:noProof/>
          <w:color w:val="202020"/>
          <w:shd w:val="clear" w:color="auto" w:fill="FFFFFF"/>
        </w:rPr>
        <w:t xml:space="preserve"> rakendatakse</w:t>
      </w:r>
      <w:r w:rsidRPr="00B20BFA" w:rsidR="00610F5B">
        <w:rPr>
          <w:rFonts w:ascii="Times New Roman" w:hAnsi="Times New Roman" w:cs="Times New Roman"/>
          <w:color w:val="202020"/>
          <w:shd w:val="clear" w:color="auto" w:fill="FFFFFF"/>
        </w:rPr>
        <w:t xml:space="preserve">, peab olema tervishoiutöötaja </w:t>
      </w:r>
      <w:r w:rsidR="00A905BC">
        <w:rPr>
          <w:rFonts w:ascii="Times New Roman" w:hAnsi="Times New Roman" w:cs="Times New Roman"/>
          <w:color w:val="202020"/>
          <w:shd w:val="clear" w:color="auto" w:fill="FFFFFF"/>
        </w:rPr>
        <w:t>pideva</w:t>
      </w:r>
      <w:r w:rsidR="00035C02">
        <w:rPr>
          <w:rFonts w:ascii="Times New Roman" w:hAnsi="Times New Roman" w:cs="Times New Roman"/>
          <w:color w:val="202020"/>
          <w:shd w:val="clear" w:color="auto" w:fill="FFFFFF"/>
        </w:rPr>
        <w:t xml:space="preserve"> </w:t>
      </w:r>
      <w:r w:rsidRPr="00B20BFA" w:rsidR="00B20BFA">
        <w:rPr>
          <w:rFonts w:ascii="Times New Roman" w:hAnsi="Times New Roman" w:cs="Times New Roman"/>
          <w:color w:val="202020"/>
          <w:shd w:val="clear" w:color="auto" w:fill="FFFFFF"/>
        </w:rPr>
        <w:t>järelevalve all.</w:t>
      </w:r>
    </w:p>
    <w:p w:rsidR="00B20BFA" w:rsidP="00B201B4" w:rsidRDefault="00B20BFA" w14:paraId="6442A30E" w14:textId="77777777">
      <w:pPr>
        <w:spacing w:after="0" w:line="240" w:lineRule="auto"/>
        <w:jc w:val="both"/>
        <w:rPr>
          <w:rFonts w:ascii="Times New Roman" w:hAnsi="Times New Roman" w:cs="Times New Roman"/>
          <w:shd w:val="clear" w:color="auto" w:fill="FFFFFF"/>
        </w:rPr>
      </w:pPr>
    </w:p>
    <w:p w:rsidRPr="00BD2529" w:rsidR="008265BE" w:rsidP="00B201B4" w:rsidRDefault="007D0B6D" w14:paraId="1BB6E91B" w14:textId="3D4931C1">
      <w:pPr>
        <w:spacing w:after="0" w:line="240" w:lineRule="auto"/>
        <w:jc w:val="both"/>
        <w:rPr>
          <w:rFonts w:ascii="Times New Roman" w:hAnsi="Times New Roman" w:cs="Times New Roman"/>
          <w:noProof/>
          <w:shd w:val="clear" w:color="auto" w:fill="FFFFFF"/>
        </w:rPr>
      </w:pPr>
      <w:r w:rsidRPr="008D5047">
        <w:rPr>
          <w:rFonts w:ascii="Times New Roman" w:hAnsi="Times New Roman" w:cs="Times New Roman"/>
          <w:noProof/>
          <w:shd w:val="clear" w:color="auto" w:fill="FFFFFF"/>
        </w:rPr>
        <w:t>(2)</w:t>
      </w:r>
      <w:r>
        <w:rPr>
          <w:rFonts w:ascii="Times New Roman" w:hAnsi="Times New Roman" w:cs="Times New Roman"/>
          <w:b/>
          <w:bCs/>
          <w:noProof/>
          <w:shd w:val="clear" w:color="auto" w:fill="FFFFFF"/>
        </w:rPr>
        <w:t xml:space="preserve"> </w:t>
      </w:r>
      <w:r w:rsidRPr="008D5047">
        <w:rPr>
          <w:rFonts w:ascii="Times New Roman" w:hAnsi="Times New Roman" w:cs="Times New Roman"/>
          <w:noProof/>
          <w:shd w:val="clear" w:color="auto" w:fill="FFFFFF"/>
        </w:rPr>
        <w:t xml:space="preserve">Arst </w:t>
      </w:r>
      <w:r w:rsidRPr="00AA2E5A" w:rsidR="00035C02">
        <w:rPr>
          <w:rFonts w:ascii="Times New Roman" w:hAnsi="Times New Roman" w:cs="Times New Roman"/>
          <w:noProof/>
          <w:shd w:val="clear" w:color="auto" w:fill="FFFFFF"/>
        </w:rPr>
        <w:t>või vältimatu vajaduse</w:t>
      </w:r>
      <w:r w:rsidR="00354B5D">
        <w:rPr>
          <w:rFonts w:ascii="Times New Roman" w:hAnsi="Times New Roman" w:cs="Times New Roman"/>
          <w:noProof/>
          <w:shd w:val="clear" w:color="auto" w:fill="FFFFFF"/>
        </w:rPr>
        <w:t xml:space="preserve"> korra</w:t>
      </w:r>
      <w:r w:rsidRPr="00AA2E5A" w:rsidR="00035C02">
        <w:rPr>
          <w:rFonts w:ascii="Times New Roman" w:hAnsi="Times New Roman" w:cs="Times New Roman"/>
          <w:noProof/>
          <w:shd w:val="clear" w:color="auto" w:fill="FFFFFF"/>
        </w:rPr>
        <w:t xml:space="preserve">l õde </w:t>
      </w:r>
      <w:r w:rsidRPr="00AA2E5A">
        <w:rPr>
          <w:rFonts w:ascii="Times New Roman" w:hAnsi="Times New Roman" w:cs="Times New Roman"/>
          <w:noProof/>
          <w:shd w:val="clear" w:color="auto" w:fill="FFFFFF"/>
        </w:rPr>
        <w:t>peab kontrollima</w:t>
      </w:r>
      <w:r w:rsidR="00D15A2B">
        <w:rPr>
          <w:rFonts w:ascii="Times New Roman" w:hAnsi="Times New Roman" w:cs="Times New Roman"/>
          <w:noProof/>
          <w:shd w:val="clear" w:color="auto" w:fill="FFFFFF"/>
        </w:rPr>
        <w:t xml:space="preserve"> </w:t>
      </w:r>
      <w:r w:rsidR="006E48D8">
        <w:rPr>
          <w:rFonts w:ascii="Times New Roman" w:hAnsi="Times New Roman" w:cs="Times New Roman"/>
          <w:noProof/>
          <w:shd w:val="clear" w:color="auto" w:fill="FFFFFF"/>
        </w:rPr>
        <w:t>selle</w:t>
      </w:r>
      <w:r w:rsidRPr="00AA2E5A">
        <w:rPr>
          <w:rFonts w:ascii="Times New Roman" w:hAnsi="Times New Roman" w:cs="Times New Roman"/>
          <w:b/>
          <w:bCs/>
          <w:noProof/>
          <w:shd w:val="clear" w:color="auto" w:fill="FFFFFF"/>
        </w:rPr>
        <w:t xml:space="preserve"> </w:t>
      </w:r>
      <w:r w:rsidRPr="00AA2E5A" w:rsidR="10E365A4">
        <w:rPr>
          <w:rFonts w:ascii="Times New Roman" w:hAnsi="Times New Roman" w:cs="Times New Roman"/>
          <w:noProof/>
        </w:rPr>
        <w:t>patsiendi</w:t>
      </w:r>
      <w:r w:rsidR="008132F8">
        <w:rPr>
          <w:rFonts w:ascii="Times New Roman" w:hAnsi="Times New Roman" w:cs="Times New Roman"/>
          <w:noProof/>
        </w:rPr>
        <w:t xml:space="preserve"> </w:t>
      </w:r>
      <w:r w:rsidRPr="00AA2E5A" w:rsidR="008132F8">
        <w:rPr>
          <w:rFonts w:ascii="Times New Roman" w:hAnsi="Times New Roman" w:cs="Times New Roman"/>
          <w:noProof/>
          <w:color w:val="202020"/>
          <w:shd w:val="clear" w:color="auto" w:fill="FFFFFF"/>
        </w:rPr>
        <w:t>seisundit</w:t>
      </w:r>
      <w:r w:rsidRPr="00AA2E5A" w:rsidR="008D5047">
        <w:rPr>
          <w:rFonts w:ascii="Times New Roman" w:hAnsi="Times New Roman" w:cs="Times New Roman"/>
          <w:noProof/>
          <w:color w:val="202020"/>
          <w:shd w:val="clear" w:color="auto" w:fill="FFFFFF"/>
        </w:rPr>
        <w:t>, kelle suhtes on ohjeldusmeedet</w:t>
      </w:r>
      <w:r w:rsidR="00CC7D54">
        <w:rPr>
          <w:rFonts w:ascii="Times New Roman" w:hAnsi="Times New Roman" w:cs="Times New Roman"/>
          <w:noProof/>
          <w:color w:val="202020"/>
          <w:shd w:val="clear" w:color="auto" w:fill="FFFFFF"/>
        </w:rPr>
        <w:t xml:space="preserve"> </w:t>
      </w:r>
      <w:r w:rsidRPr="00AA2E5A" w:rsidR="00CC7D54">
        <w:rPr>
          <w:rFonts w:ascii="Times New Roman" w:hAnsi="Times New Roman" w:cs="Times New Roman"/>
          <w:noProof/>
          <w:color w:val="202020"/>
          <w:shd w:val="clear" w:color="auto" w:fill="FFFFFF"/>
        </w:rPr>
        <w:t>rakendatud</w:t>
      </w:r>
      <w:r w:rsidR="006E48D8">
        <w:rPr>
          <w:rFonts w:ascii="Times New Roman" w:hAnsi="Times New Roman" w:cs="Times New Roman"/>
          <w:noProof/>
          <w:color w:val="202020"/>
          <w:shd w:val="clear" w:color="auto" w:fill="FFFFFF"/>
        </w:rPr>
        <w:t>,</w:t>
      </w:r>
      <w:r w:rsidRPr="00AA2E5A" w:rsidR="008D5047">
        <w:rPr>
          <w:rFonts w:ascii="Times New Roman" w:hAnsi="Times New Roman" w:cs="Times New Roman"/>
          <w:noProof/>
          <w:color w:val="202020"/>
          <w:shd w:val="clear" w:color="auto" w:fill="FFFFFF"/>
        </w:rPr>
        <w:t xml:space="preserve"> ja hindama ohjeldusmeetme rakendamise vajadust vastavalt </w:t>
      </w:r>
      <w:r w:rsidR="00CD59FE">
        <w:rPr>
          <w:rFonts w:ascii="Times New Roman" w:hAnsi="Times New Roman" w:cs="Times New Roman"/>
          <w:noProof/>
          <w:color w:val="202020"/>
          <w:shd w:val="clear" w:color="auto" w:fill="FFFFFF"/>
        </w:rPr>
        <w:t>patsiendi</w:t>
      </w:r>
      <w:r w:rsidRPr="00AA2E5A" w:rsidR="008D5047">
        <w:rPr>
          <w:rFonts w:ascii="Times New Roman" w:hAnsi="Times New Roman" w:cs="Times New Roman"/>
          <w:noProof/>
          <w:color w:val="202020"/>
          <w:shd w:val="clear" w:color="auto" w:fill="FFFFFF"/>
        </w:rPr>
        <w:t xml:space="preserve"> seisundile kuni meetme rakendamise lõpetamiseni. </w:t>
      </w:r>
      <w:r w:rsidR="00213F5D">
        <w:rPr>
          <w:rFonts w:ascii="Times New Roman" w:hAnsi="Times New Roman" w:cs="Times New Roman"/>
          <w:noProof/>
          <w:color w:val="202020"/>
          <w:shd w:val="clear" w:color="auto" w:fill="FFFFFF"/>
        </w:rPr>
        <w:t>P</w:t>
      </w:r>
      <w:r w:rsidRPr="00FE3B31" w:rsidR="00B101E9">
        <w:rPr>
          <w:rFonts w:ascii="Times New Roman" w:hAnsi="Times New Roman" w:cs="Times New Roman"/>
          <w:noProof/>
          <w:color w:val="202020"/>
          <w:shd w:val="clear" w:color="auto" w:fill="FFFFFF"/>
        </w:rPr>
        <w:t>at</w:t>
      </w:r>
      <w:r w:rsidRPr="00FE3B31" w:rsidR="00A93BB7">
        <w:rPr>
          <w:rFonts w:ascii="Times New Roman" w:hAnsi="Times New Roman" w:cs="Times New Roman"/>
          <w:noProof/>
          <w:color w:val="202020"/>
        </w:rPr>
        <w:t>siendi</w:t>
      </w:r>
      <w:r w:rsidRPr="00FE3B31" w:rsidR="00B101E9">
        <w:rPr>
          <w:rFonts w:ascii="Times New Roman" w:hAnsi="Times New Roman" w:cs="Times New Roman"/>
          <w:noProof/>
          <w:color w:val="202020"/>
          <w:shd w:val="clear" w:color="auto" w:fill="FFFFFF"/>
        </w:rPr>
        <w:t xml:space="preserve"> jälgimine</w:t>
      </w:r>
      <w:r w:rsidRPr="00AA2E5A" w:rsidR="00B101E9">
        <w:rPr>
          <w:rFonts w:ascii="Times New Roman" w:hAnsi="Times New Roman" w:cs="Times New Roman"/>
          <w:noProof/>
          <w:color w:val="202020"/>
          <w:shd w:val="clear" w:color="auto" w:fill="FFFFFF"/>
        </w:rPr>
        <w:t xml:space="preserve"> </w:t>
      </w:r>
      <w:r w:rsidR="00213F5D">
        <w:rPr>
          <w:rFonts w:ascii="Times New Roman" w:hAnsi="Times New Roman" w:cs="Times New Roman"/>
          <w:noProof/>
          <w:color w:val="202020"/>
          <w:shd w:val="clear" w:color="auto" w:fill="FFFFFF"/>
        </w:rPr>
        <w:t>o</w:t>
      </w:r>
      <w:r w:rsidRPr="00FE3B31" w:rsidR="00213F5D">
        <w:rPr>
          <w:rFonts w:ascii="Times New Roman" w:hAnsi="Times New Roman" w:cs="Times New Roman"/>
          <w:noProof/>
          <w:color w:val="202020"/>
          <w:shd w:val="clear" w:color="auto" w:fill="FFFFFF"/>
        </w:rPr>
        <w:t xml:space="preserve">hjeldusmeetme rakendamise </w:t>
      </w:r>
      <w:r w:rsidR="00213F5D">
        <w:rPr>
          <w:rFonts w:ascii="Times New Roman" w:hAnsi="Times New Roman" w:cs="Times New Roman"/>
          <w:noProof/>
          <w:color w:val="202020"/>
          <w:shd w:val="clear" w:color="auto" w:fill="FFFFFF"/>
        </w:rPr>
        <w:t xml:space="preserve">ajal </w:t>
      </w:r>
      <w:r w:rsidRPr="00AA2E5A" w:rsidR="00B101E9">
        <w:rPr>
          <w:rFonts w:ascii="Times New Roman" w:hAnsi="Times New Roman" w:cs="Times New Roman"/>
          <w:noProof/>
          <w:color w:val="202020"/>
          <w:shd w:val="clear" w:color="auto" w:fill="FFFFFF"/>
        </w:rPr>
        <w:t xml:space="preserve">ja </w:t>
      </w:r>
      <w:r w:rsidRPr="00AA2E5A" w:rsidR="00C161D1">
        <w:rPr>
          <w:rFonts w:ascii="Times New Roman" w:hAnsi="Times New Roman" w:cs="Times New Roman"/>
          <w:noProof/>
          <w:color w:val="202020"/>
          <w:shd w:val="clear" w:color="auto" w:fill="FFFFFF"/>
        </w:rPr>
        <w:t xml:space="preserve">ohjeldusmeetme </w:t>
      </w:r>
      <w:r w:rsidRPr="00AA2E5A" w:rsidR="008D5047">
        <w:rPr>
          <w:rFonts w:ascii="Times New Roman" w:hAnsi="Times New Roman" w:cs="Times New Roman"/>
          <w:noProof/>
          <w:color w:val="202020"/>
          <w:shd w:val="clear" w:color="auto" w:fill="FFFFFF"/>
        </w:rPr>
        <w:t xml:space="preserve">jätkamise </w:t>
      </w:r>
      <w:r w:rsidRPr="00AA2E5A" w:rsidR="0E208831">
        <w:rPr>
          <w:rFonts w:ascii="Times New Roman" w:hAnsi="Times New Roman" w:cs="Times New Roman"/>
          <w:noProof/>
          <w:shd w:val="clear" w:color="auto" w:fill="FFFFFF"/>
        </w:rPr>
        <w:t xml:space="preserve">vajadus </w:t>
      </w:r>
      <w:r w:rsidRPr="00AA2E5A" w:rsidR="15F3B924">
        <w:rPr>
          <w:rFonts w:ascii="Times New Roman" w:hAnsi="Times New Roman" w:cs="Times New Roman"/>
          <w:noProof/>
          <w:shd w:val="clear" w:color="auto" w:fill="FFFFFF"/>
        </w:rPr>
        <w:t>dokumenteeritakse</w:t>
      </w:r>
      <w:r w:rsidRPr="00AA2E5A" w:rsidR="00A905BC">
        <w:rPr>
          <w:rFonts w:ascii="Times New Roman" w:hAnsi="Times New Roman" w:cs="Times New Roman"/>
          <w:noProof/>
          <w:shd w:val="clear" w:color="auto" w:fill="FFFFFF"/>
        </w:rPr>
        <w:t>.</w:t>
      </w:r>
    </w:p>
    <w:p w:rsidRPr="007D5D8D" w:rsidR="00817DE4" w:rsidP="00B201B4" w:rsidRDefault="00817DE4" w14:paraId="7D5211E0" w14:textId="77777777">
      <w:pPr>
        <w:spacing w:after="0" w:line="240" w:lineRule="auto"/>
        <w:jc w:val="both"/>
        <w:rPr>
          <w:rFonts w:ascii="Times New Roman" w:hAnsi="Times New Roman" w:cs="Times New Roman"/>
          <w:noProof/>
          <w:shd w:val="clear" w:color="auto" w:fill="FFFFFF"/>
        </w:rPr>
      </w:pPr>
    </w:p>
    <w:p w:rsidR="00895340" w:rsidP="00B201B4" w:rsidRDefault="00233547" w14:paraId="6FFFD870" w14:textId="535E41AE">
      <w:pPr>
        <w:spacing w:after="0" w:line="240" w:lineRule="auto"/>
        <w:jc w:val="both"/>
        <w:rPr>
          <w:rFonts w:ascii="Times New Roman" w:hAnsi="Times New Roman" w:cs="Times New Roman"/>
          <w:noProof/>
          <w:shd w:val="clear" w:color="auto" w:fill="FFFFFF"/>
        </w:rPr>
      </w:pPr>
      <w:r w:rsidRPr="0047078A">
        <w:rPr>
          <w:rFonts w:ascii="Times New Roman" w:hAnsi="Times New Roman" w:cs="Times New Roman"/>
          <w:noProof/>
          <w:shd w:val="clear" w:color="auto" w:fill="FFFFFF"/>
        </w:rPr>
        <w:t>(3)</w:t>
      </w:r>
      <w:r w:rsidR="56ED3EB2">
        <w:rPr>
          <w:rFonts w:ascii="Times New Roman" w:hAnsi="Times New Roman" w:cs="Times New Roman"/>
          <w:b/>
          <w:bCs/>
          <w:noProof/>
          <w:shd w:val="clear" w:color="auto" w:fill="FFFFFF"/>
        </w:rPr>
        <w:t xml:space="preserve"> </w:t>
      </w:r>
      <w:r w:rsidRPr="003258C5">
        <w:rPr>
          <w:rFonts w:ascii="Times New Roman" w:hAnsi="Times New Roman" w:cs="Times New Roman"/>
          <w:noProof/>
          <w:shd w:val="clear" w:color="auto" w:fill="FFFFFF"/>
        </w:rPr>
        <w:t>Ohjeldusmeetme</w:t>
      </w:r>
      <w:r w:rsidRPr="005E2D52">
        <w:rPr>
          <w:rFonts w:ascii="Times New Roman" w:hAnsi="Times New Roman" w:cs="Times New Roman"/>
          <w:noProof/>
          <w:shd w:val="clear" w:color="auto" w:fill="FFFFFF"/>
        </w:rPr>
        <w:t>te</w:t>
      </w:r>
      <w:r w:rsidRPr="003258C5">
        <w:rPr>
          <w:rFonts w:ascii="Times New Roman" w:hAnsi="Times New Roman" w:cs="Times New Roman"/>
          <w:noProof/>
          <w:shd w:val="clear" w:color="auto" w:fill="FFFFFF"/>
        </w:rPr>
        <w:t xml:space="preserve"> rakendamise jälgimise sageduse kehtestab valdkonna eest vastutav </w:t>
      </w:r>
      <w:r w:rsidRPr="003258C5" w:rsidR="00895340">
        <w:rPr>
          <w:rFonts w:ascii="Times New Roman" w:hAnsi="Times New Roman" w:cs="Times New Roman"/>
          <w:noProof/>
          <w:shd w:val="clear" w:color="auto" w:fill="FFFFFF"/>
        </w:rPr>
        <w:t>minister määrusega</w:t>
      </w:r>
      <w:r w:rsidRPr="008E6E2F" w:rsidR="00895340">
        <w:rPr>
          <w:rFonts w:ascii="Times New Roman" w:hAnsi="Times New Roman" w:cs="Times New Roman"/>
          <w:noProof/>
          <w:shd w:val="clear" w:color="auto" w:fill="FFFFFF"/>
        </w:rPr>
        <w:t>.</w:t>
      </w:r>
    </w:p>
    <w:p w:rsidR="00895340" w:rsidP="00B201B4" w:rsidRDefault="00895340" w14:paraId="784FF14F" w14:textId="77777777">
      <w:pPr>
        <w:spacing w:after="0" w:line="240" w:lineRule="auto"/>
        <w:jc w:val="both"/>
        <w:rPr>
          <w:rFonts w:ascii="Times New Roman" w:hAnsi="Times New Roman" w:cs="Times New Roman"/>
          <w:noProof/>
          <w:shd w:val="clear" w:color="auto" w:fill="FFFFFF"/>
        </w:rPr>
      </w:pPr>
    </w:p>
    <w:p w:rsidR="00895340" w:rsidP="00B201B4" w:rsidRDefault="00895340" w14:paraId="69AEE285" w14:textId="629A8148">
      <w:pPr>
        <w:spacing w:after="0" w:line="240" w:lineRule="auto"/>
        <w:jc w:val="both"/>
        <w:rPr>
          <w:rFonts w:ascii="Times New Roman" w:hAnsi="Times New Roman" w:cs="Times New Roman"/>
          <w:b/>
          <w:bCs/>
          <w:noProof/>
          <w:shd w:val="clear" w:color="auto" w:fill="FFFFFF"/>
        </w:rPr>
      </w:pPr>
      <w:r>
        <w:rPr>
          <w:rFonts w:ascii="Times New Roman" w:hAnsi="Times New Roman" w:cs="Times New Roman"/>
          <w:b/>
          <w:bCs/>
          <w:noProof/>
          <w:shd w:val="clear" w:color="auto" w:fill="FFFFFF"/>
        </w:rPr>
        <w:t xml:space="preserve">§ </w:t>
      </w:r>
      <w:r w:rsidRPr="00674182">
        <w:rPr>
          <w:rFonts w:ascii="Times New Roman" w:hAnsi="Times New Roman" w:cs="Times New Roman"/>
          <w:b/>
          <w:bCs/>
          <w:noProof/>
        </w:rPr>
        <w:t>3</w:t>
      </w:r>
      <w:r>
        <w:rPr>
          <w:rFonts w:ascii="Times New Roman" w:hAnsi="Times New Roman" w:eastAsia="Times New Roman" w:cs="Times New Roman"/>
          <w:b/>
          <w:bCs/>
          <w:noProof/>
          <w:vertAlign w:val="superscript"/>
        </w:rPr>
        <w:t>5</w:t>
      </w:r>
      <w:r w:rsidRPr="00674182">
        <w:rPr>
          <w:rFonts w:ascii="Times New Roman" w:hAnsi="Times New Roman" w:eastAsia="Times New Roman" w:cs="Times New Roman"/>
          <w:b/>
          <w:bCs/>
          <w:noProof/>
        </w:rPr>
        <w:t>.</w:t>
      </w:r>
      <w:r>
        <w:rPr>
          <w:rFonts w:ascii="Times New Roman" w:hAnsi="Times New Roman" w:eastAsia="Times New Roman" w:cs="Times New Roman"/>
          <w:b/>
          <w:bCs/>
          <w:noProof/>
        </w:rPr>
        <w:t xml:space="preserve"> Ohjeldusmeetme rakendamise</w:t>
      </w:r>
      <w:r>
        <w:rPr>
          <w:rFonts w:ascii="Times New Roman" w:hAnsi="Times New Roman" w:cs="Times New Roman"/>
          <w:b/>
          <w:bCs/>
          <w:noProof/>
          <w:shd w:val="clear" w:color="auto" w:fill="FFFFFF"/>
        </w:rPr>
        <w:t xml:space="preserve"> dokumenteerimine</w:t>
      </w:r>
    </w:p>
    <w:p w:rsidRPr="007D5D8D" w:rsidR="0074239F" w:rsidP="00B201B4" w:rsidRDefault="0074239F" w14:paraId="222A18A6" w14:textId="77777777">
      <w:pPr>
        <w:spacing w:after="0" w:line="240" w:lineRule="auto"/>
        <w:jc w:val="both"/>
        <w:rPr>
          <w:rFonts w:ascii="Times New Roman" w:hAnsi="Times New Roman" w:cs="Times New Roman"/>
          <w:noProof/>
          <w:shd w:val="clear" w:color="auto" w:fill="FFFFFF"/>
        </w:rPr>
      </w:pPr>
    </w:p>
    <w:p w:rsidR="00042BF2" w:rsidP="00B201B4" w:rsidRDefault="000D5E25" w14:paraId="01D48F5C" w14:textId="34DC4E7B">
      <w:pPr>
        <w:spacing w:after="0" w:line="240" w:lineRule="auto"/>
        <w:jc w:val="both"/>
        <w:rPr>
          <w:rFonts w:ascii="Times New Roman" w:hAnsi="Times New Roman" w:cs="Times New Roman"/>
          <w:noProof/>
          <w:color w:val="000000"/>
          <w:shd w:val="clear" w:color="auto" w:fill="FFFFFF"/>
        </w:rPr>
      </w:pPr>
      <w:r>
        <w:rPr>
          <w:rFonts w:ascii="Times New Roman" w:hAnsi="Times New Roman" w:cs="Times New Roman"/>
          <w:noProof/>
          <w:shd w:val="clear" w:color="auto" w:fill="FFFFFF"/>
        </w:rPr>
        <w:t xml:space="preserve">(1) Tervishoiuteenuse osutaja </w:t>
      </w:r>
      <w:r w:rsidRPr="0047078A" w:rsidR="00C543C7">
        <w:rPr>
          <w:rFonts w:ascii="Times New Roman" w:hAnsi="Times New Roman" w:cs="Times New Roman"/>
          <w:noProof/>
          <w:color w:val="202020"/>
          <w:shd w:val="clear" w:color="auto" w:fill="FFFFFF"/>
        </w:rPr>
        <w:t>dokumenteerib ohjeldusmeetme rakendamise</w:t>
      </w:r>
      <w:r w:rsidRPr="00735438" w:rsidR="00C543C7">
        <w:rPr>
          <w:rFonts w:ascii="Times New Roman" w:hAnsi="Times New Roman" w:cs="Times New Roman"/>
          <w:noProof/>
          <w:shd w:val="clear" w:color="auto" w:fill="FFFFFF"/>
        </w:rPr>
        <w:t xml:space="preserve"> </w:t>
      </w:r>
      <w:r w:rsidRPr="0047078A" w:rsidR="0047078A">
        <w:rPr>
          <w:rFonts w:ascii="Times New Roman" w:hAnsi="Times New Roman" w:cs="Times New Roman"/>
          <w:noProof/>
          <w:color w:val="202020"/>
          <w:shd w:val="clear" w:color="auto" w:fill="FFFFFF"/>
        </w:rPr>
        <w:t xml:space="preserve">kohas ja viisil, mis võimaldab anda kiire ja üldistatud ülevaate </w:t>
      </w:r>
      <w:del w:author="Mari Koik - JUSTDIGI" w:date="2025-10-16T12:49:00Z" w16du:dateUtc="2025-10-16T09:49:00Z" w:id="12">
        <w:r w:rsidRPr="0047078A" w:rsidDel="00FD304C" w:rsidR="0047078A">
          <w:rPr>
            <w:rFonts w:ascii="Times New Roman" w:hAnsi="Times New Roman" w:cs="Times New Roman"/>
            <w:noProof/>
            <w:color w:val="202020"/>
            <w:shd w:val="clear" w:color="auto" w:fill="FFFFFF"/>
          </w:rPr>
          <w:delText>tervishoiuteenuse osutaja</w:delText>
        </w:r>
      </w:del>
      <w:ins w:author="Mari Koik - JUSTDIGI" w:date="2025-10-16T12:49:00Z" w16du:dateUtc="2025-10-16T09:49:00Z" w:id="13">
        <w:r w:rsidR="00FD304C">
          <w:rPr>
            <w:rFonts w:ascii="Times New Roman" w:hAnsi="Times New Roman" w:cs="Times New Roman"/>
            <w:noProof/>
            <w:color w:val="202020"/>
            <w:shd w:val="clear" w:color="auto" w:fill="FFFFFF"/>
          </w:rPr>
          <w:t>tema</w:t>
        </w:r>
      </w:ins>
      <w:r w:rsidRPr="0047078A" w:rsidR="0047078A">
        <w:rPr>
          <w:rFonts w:ascii="Times New Roman" w:hAnsi="Times New Roman" w:cs="Times New Roman"/>
          <w:noProof/>
          <w:color w:val="202020"/>
          <w:shd w:val="clear" w:color="auto" w:fill="FFFFFF"/>
        </w:rPr>
        <w:t xml:space="preserve"> rakendatud ohjeldusmeetmete kohta.</w:t>
      </w:r>
    </w:p>
    <w:p w:rsidR="00817FC5" w:rsidP="00B201B4" w:rsidRDefault="00817FC5" w14:paraId="7C7D727C" w14:textId="77777777">
      <w:pPr>
        <w:spacing w:after="0" w:line="240" w:lineRule="auto"/>
        <w:jc w:val="both"/>
        <w:rPr>
          <w:rFonts w:ascii="Times New Roman" w:hAnsi="Times New Roman" w:cs="Times New Roman"/>
          <w:noProof/>
          <w:color w:val="000000"/>
          <w:shd w:val="clear" w:color="auto" w:fill="FFFFFF"/>
        </w:rPr>
      </w:pPr>
    </w:p>
    <w:p w:rsidRPr="00042BF2" w:rsidR="00042BF2" w:rsidP="00B201B4" w:rsidRDefault="00817FC5" w14:paraId="6F2C6D8E" w14:textId="33118669" w14:noSpellErr="1">
      <w:pPr>
        <w:spacing w:after="0" w:line="240" w:lineRule="auto"/>
        <w:jc w:val="both"/>
        <w:rPr>
          <w:rFonts w:ascii="Times New Roman" w:hAnsi="Times New Roman" w:cs="Times New Roman"/>
          <w:b w:val="1"/>
          <w:bCs w:val="1"/>
          <w:noProof/>
          <w:color w:val="000000"/>
          <w:shd w:val="clear" w:color="auto" w:fill="FFFFFF"/>
        </w:rPr>
      </w:pPr>
      <w:commentRangeStart w:id="1670527433"/>
      <w:r w:rsidRPr="00D31782" w:rsidR="00817FC5">
        <w:rPr>
          <w:rFonts w:ascii="Times New Roman" w:hAnsi="Times New Roman" w:cs="Times New Roman"/>
          <w:noProof/>
          <w:color w:val="000000"/>
          <w:shd w:val="clear" w:color="auto" w:fill="FFFFFF"/>
        </w:rPr>
        <w:t xml:space="preserve">(2) </w:t>
      </w:r>
      <w:r w:rsidRPr="00A905BC" w:rsidR="0E9D0AB5">
        <w:rPr>
          <w:rFonts w:ascii="Times New Roman" w:hAnsi="Times New Roman" w:cs="Times New Roman"/>
          <w:noProof/>
          <w:color w:val="000000"/>
          <w:shd w:val="clear" w:color="auto" w:fill="FFFFFF"/>
        </w:rPr>
        <w:t>P</w:t>
      </w:r>
      <w:r w:rsidRPr="2D34F1CE" w:rsidR="0E9D0AB5">
        <w:rPr>
          <w:rFonts w:ascii="Times New Roman" w:hAnsi="Times New Roman" w:cs="Times New Roman"/>
          <w:noProof/>
        </w:rPr>
        <w:t>atsiendi</w:t>
      </w:r>
      <w:r w:rsidRPr="00A905BC" w:rsidR="00817FC5">
        <w:rPr>
          <w:rFonts w:ascii="Times New Roman" w:hAnsi="Times New Roman" w:cs="Times New Roman"/>
          <w:noProof/>
          <w:color w:val="000000"/>
          <w:shd w:val="clear" w:color="auto" w:fill="FFFFFF"/>
        </w:rPr>
        <w:t xml:space="preserve">l on </w:t>
      </w:r>
      <w:r w:rsidRPr="2D34F1CE" w:rsidR="00C52DA3">
        <w:rPr>
          <w:rFonts w:ascii="Times New Roman" w:hAnsi="Times New Roman" w:cs="Times New Roman"/>
          <w:color w:val="000000" w:themeColor="text1"/>
          <w:shd w:val="clear" w:color="auto" w:fill="FFFFFF"/>
        </w:rPr>
        <w:t>õ</w:t>
      </w:r>
      <w:r w:rsidRPr="00A905BC" w:rsidR="00C52DA3">
        <w:rPr>
          <w:rFonts w:ascii="Times New Roman" w:hAnsi="Times New Roman" w:cs="Times New Roman"/>
          <w:noProof/>
          <w:color w:val="202020"/>
          <w:shd w:val="clear" w:color="auto" w:fill="FFFFFF"/>
        </w:rPr>
        <w:t>igus</w:t>
      </w:r>
      <w:r w:rsidRPr="00D31782" w:rsidR="00C52DA3">
        <w:rPr>
          <w:rFonts w:ascii="Times New Roman" w:hAnsi="Times New Roman" w:cs="Times New Roman"/>
          <w:noProof/>
          <w:color w:val="202020"/>
          <w:shd w:val="clear" w:color="auto" w:fill="FFFFFF"/>
        </w:rPr>
        <w:t xml:space="preserve"> teha </w:t>
      </w:r>
      <w:del w:author="Mari Koik - JUSTDIGI" w:date="2025-10-16T12:56:00Z" w16du:dateUtc="2025-10-16T09:56:00Z" w:id="1064803666">
        <w:r w:rsidRPr="07851C8F" w:rsidDel="00C52DA3">
          <w:rPr>
            <w:rFonts w:ascii="Times New Roman" w:hAnsi="Times New Roman" w:cs="Times New Roman"/>
            <w:noProof/>
            <w:color w:val="202020"/>
          </w:rPr>
          <w:delText xml:space="preserve">omapoolseid </w:delText>
        </w:r>
      </w:del>
      <w:r w:rsidRPr="00D31782" w:rsidR="00C52DA3">
        <w:rPr>
          <w:rFonts w:ascii="Times New Roman" w:hAnsi="Times New Roman" w:cs="Times New Roman"/>
          <w:noProof/>
          <w:color w:val="202020"/>
          <w:shd w:val="clear" w:color="auto" w:fill="FFFFFF"/>
        </w:rPr>
        <w:t xml:space="preserve">märkusi tema suhtes ohjeldusmeetme rakendamise kohta. </w:t>
      </w:r>
      <w:r w:rsidR="43AFDDEF">
        <w:rPr>
          <w:rFonts w:ascii="Times New Roman" w:hAnsi="Times New Roman" w:cs="Times New Roman"/>
          <w:noProof/>
          <w:color w:val="202020"/>
          <w:shd w:val="clear" w:color="auto" w:fill="FFFFFF"/>
        </w:rPr>
        <w:t>Patsiendi</w:t>
      </w:r>
      <w:r w:rsidRPr="00D31782" w:rsidR="00C52DA3">
        <w:rPr>
          <w:rFonts w:ascii="Times New Roman" w:hAnsi="Times New Roman" w:cs="Times New Roman"/>
          <w:noProof/>
          <w:color w:val="202020"/>
          <w:shd w:val="clear" w:color="auto" w:fill="FFFFFF"/>
        </w:rPr>
        <w:t xml:space="preserve"> kirjalikud märkused ohjeldusmeetme rakendamise kohta lisatakse </w:t>
      </w:r>
      <w:r w:rsidR="00C52DA3">
        <w:rPr>
          <w:rFonts w:ascii="Times New Roman" w:hAnsi="Times New Roman" w:cs="Times New Roman"/>
          <w:noProof/>
          <w:color w:val="202020"/>
          <w:shd w:val="clear" w:color="auto" w:fill="FFFFFF"/>
        </w:rPr>
        <w:t>ravidokumen</w:t>
      </w:r>
      <w:r w:rsidR="00D31782">
        <w:rPr>
          <w:rFonts w:ascii="Times New Roman" w:hAnsi="Times New Roman" w:cs="Times New Roman"/>
          <w:noProof/>
          <w:color w:val="202020"/>
          <w:shd w:val="clear" w:color="auto" w:fill="FFFFFF"/>
        </w:rPr>
        <w:t>tide juurde</w:t>
      </w:r>
      <w:r w:rsidRPr="00D31782" w:rsidR="00C52DA3">
        <w:rPr>
          <w:rFonts w:ascii="Times New Roman" w:hAnsi="Times New Roman" w:cs="Times New Roman"/>
          <w:noProof/>
          <w:color w:val="202020"/>
          <w:shd w:val="clear" w:color="auto" w:fill="FFFFFF"/>
        </w:rPr>
        <w:t xml:space="preserve">. </w:t>
      </w:r>
      <w:r w:rsidR="4AB3F576">
        <w:rPr>
          <w:rFonts w:ascii="Times New Roman" w:hAnsi="Times New Roman" w:cs="Times New Roman"/>
          <w:noProof/>
          <w:color w:val="202020"/>
          <w:shd w:val="clear" w:color="auto" w:fill="FFFFFF"/>
        </w:rPr>
        <w:t>Patsiendil</w:t>
      </w:r>
      <w:r w:rsidRPr="00D31782" w:rsidR="00C52DA3">
        <w:rPr>
          <w:rFonts w:ascii="Times New Roman" w:hAnsi="Times New Roman" w:cs="Times New Roman"/>
          <w:noProof/>
          <w:color w:val="202020"/>
          <w:shd w:val="clear" w:color="auto" w:fill="FFFFFF"/>
        </w:rPr>
        <w:t xml:space="preserve"> on õigus saada väljavõte andmetest ohjeldusmeetmete rakendamise kohta</w:t>
      </w:r>
      <w:r w:rsidRPr="2D34F1CE" w:rsidR="00D31782">
        <w:rPr>
          <w:rFonts w:ascii="Times New Roman" w:hAnsi="Times New Roman" w:cs="Times New Roman"/>
          <w:color w:val="202020"/>
        </w:rPr>
        <w:t>.</w:t>
      </w:r>
      <w:commentRangeEnd w:id="1670527433"/>
      <w:r>
        <w:rPr>
          <w:rStyle w:val="CommentReference"/>
        </w:rPr>
        <w:commentReference w:id="1670527433"/>
      </w:r>
      <w:commentRangeEnd w:id="877620652"/>
      <w:r>
        <w:rPr>
          <w:rStyle w:val="CommentReference"/>
        </w:rPr>
        <w:commentReference w:id="877620652"/>
      </w:r>
    </w:p>
    <w:p w:rsidR="5E171E81" w:rsidP="5E171E81" w:rsidRDefault="5E171E81" w14:paraId="1E99119E" w14:textId="16EB9CDC">
      <w:pPr>
        <w:spacing w:after="0" w:line="240" w:lineRule="auto"/>
        <w:jc w:val="both"/>
        <w:rPr>
          <w:rFonts w:ascii="Times New Roman" w:hAnsi="Times New Roman" w:cs="Times New Roman"/>
          <w:noProof/>
          <w:color w:val="000000" w:themeColor="text1"/>
        </w:rPr>
      </w:pPr>
    </w:p>
    <w:p w:rsidR="00EC03A7" w:rsidP="01E22315" w:rsidRDefault="00EC03A7" w14:paraId="35EDD9E9" w14:textId="79217DAD">
      <w:pPr>
        <w:spacing w:after="0" w:line="240" w:lineRule="auto"/>
        <w:jc w:val="both"/>
        <w:rPr>
          <w:rFonts w:ascii="Times New Roman" w:hAnsi="Times New Roman" w:cs="Times New Roman"/>
          <w:b/>
          <w:bCs/>
          <w:noProof/>
          <w:color w:val="000000" w:themeColor="text1"/>
        </w:rPr>
      </w:pPr>
      <w:r>
        <w:rPr>
          <w:rFonts w:ascii="Times New Roman" w:hAnsi="Times New Roman" w:cs="Times New Roman"/>
          <w:b/>
          <w:bCs/>
          <w:noProof/>
          <w:shd w:val="clear" w:color="auto" w:fill="FFFFFF"/>
        </w:rPr>
        <w:t xml:space="preserve">§ </w:t>
      </w:r>
      <w:r w:rsidRPr="00674182">
        <w:rPr>
          <w:rFonts w:ascii="Times New Roman" w:hAnsi="Times New Roman" w:cs="Times New Roman"/>
          <w:b/>
          <w:bCs/>
          <w:noProof/>
        </w:rPr>
        <w:t>3</w:t>
      </w:r>
      <w:r>
        <w:rPr>
          <w:rFonts w:ascii="Times New Roman" w:hAnsi="Times New Roman" w:eastAsia="Times New Roman" w:cs="Times New Roman"/>
          <w:b/>
          <w:bCs/>
          <w:noProof/>
          <w:vertAlign w:val="superscript"/>
        </w:rPr>
        <w:t>6</w:t>
      </w:r>
      <w:r w:rsidRPr="00674182">
        <w:rPr>
          <w:rFonts w:ascii="Times New Roman" w:hAnsi="Times New Roman" w:eastAsia="Times New Roman" w:cs="Times New Roman"/>
          <w:b/>
          <w:bCs/>
          <w:noProof/>
        </w:rPr>
        <w:t>.</w:t>
      </w:r>
      <w:r>
        <w:rPr>
          <w:rFonts w:ascii="Times New Roman" w:hAnsi="Times New Roman" w:eastAsia="Times New Roman" w:cs="Times New Roman"/>
          <w:b/>
          <w:bCs/>
          <w:noProof/>
        </w:rPr>
        <w:t xml:space="preserve"> Ohjeldusmeetme rakendamise</w:t>
      </w:r>
      <w:r>
        <w:rPr>
          <w:rFonts w:ascii="Times New Roman" w:hAnsi="Times New Roman" w:cs="Times New Roman"/>
          <w:b/>
          <w:bCs/>
          <w:noProof/>
          <w:shd w:val="clear" w:color="auto" w:fill="FFFFFF"/>
        </w:rPr>
        <w:t xml:space="preserve"> </w:t>
      </w:r>
      <w:r w:rsidR="00D5442B">
        <w:rPr>
          <w:rFonts w:ascii="Times New Roman" w:hAnsi="Times New Roman" w:cs="Times New Roman"/>
          <w:b/>
          <w:bCs/>
          <w:noProof/>
          <w:shd w:val="clear" w:color="auto" w:fill="FFFFFF"/>
        </w:rPr>
        <w:t>järgne vestlus</w:t>
      </w:r>
      <w:r w:rsidRPr="00817FC5">
        <w:rPr>
          <w:rFonts w:ascii="Times New Roman" w:hAnsi="Times New Roman" w:cs="Times New Roman"/>
          <w:b/>
          <w:bCs/>
          <w:noProof/>
          <w:color w:val="000000" w:themeColor="text1"/>
        </w:rPr>
        <w:t xml:space="preserve"> </w:t>
      </w:r>
    </w:p>
    <w:p w:rsidR="00EC03A7" w:rsidP="01E22315" w:rsidRDefault="00EC03A7" w14:paraId="0D2CB0C0" w14:textId="77777777">
      <w:pPr>
        <w:spacing w:after="0" w:line="240" w:lineRule="auto"/>
        <w:jc w:val="both"/>
        <w:rPr>
          <w:rFonts w:ascii="Times New Roman" w:hAnsi="Times New Roman" w:cs="Times New Roman"/>
          <w:b/>
          <w:bCs/>
          <w:noProof/>
          <w:color w:val="000000" w:themeColor="text1"/>
        </w:rPr>
      </w:pPr>
    </w:p>
    <w:p w:rsidR="00286C0B" w:rsidP="01E22315" w:rsidRDefault="005E0781" w14:paraId="2A19A165" w14:textId="20BBEBBE">
      <w:pPr>
        <w:spacing w:after="0" w:line="240" w:lineRule="auto"/>
        <w:jc w:val="both"/>
        <w:rPr>
          <w:rFonts w:ascii="Times New Roman" w:hAnsi="Times New Roman" w:cs="Times New Roman"/>
          <w:noProof/>
          <w:color w:val="202020"/>
          <w:shd w:val="clear" w:color="auto" w:fill="FFFFFF"/>
        </w:rPr>
      </w:pPr>
      <w:r w:rsidRPr="003945EE">
        <w:rPr>
          <w:rFonts w:ascii="Times New Roman" w:hAnsi="Times New Roman" w:cs="Times New Roman"/>
          <w:noProof/>
          <w:color w:val="000000" w:themeColor="text1"/>
        </w:rPr>
        <w:t>(1)</w:t>
      </w:r>
      <w:r>
        <w:rPr>
          <w:rFonts w:ascii="Times New Roman" w:hAnsi="Times New Roman" w:cs="Times New Roman"/>
          <w:b/>
          <w:bCs/>
          <w:noProof/>
          <w:color w:val="000000" w:themeColor="text1"/>
        </w:rPr>
        <w:t xml:space="preserve"> </w:t>
      </w:r>
      <w:r w:rsidRPr="003945EE" w:rsidR="0067423E">
        <w:rPr>
          <w:rFonts w:ascii="Times New Roman" w:hAnsi="Times New Roman" w:cs="Times New Roman"/>
          <w:noProof/>
          <w:color w:val="000000" w:themeColor="text1"/>
        </w:rPr>
        <w:t xml:space="preserve">Pärast </w:t>
      </w:r>
      <w:r w:rsidRPr="2D34F1CE" w:rsidR="62F94EF2">
        <w:rPr>
          <w:rFonts w:ascii="Times New Roman" w:hAnsi="Times New Roman" w:cs="Times New Roman"/>
          <w:noProof/>
        </w:rPr>
        <w:t>patsiendi</w:t>
      </w:r>
      <w:r w:rsidRPr="003945EE" w:rsidR="0067423E">
        <w:rPr>
          <w:rFonts w:ascii="Times New Roman" w:hAnsi="Times New Roman" w:cs="Times New Roman"/>
          <w:noProof/>
          <w:color w:val="000000" w:themeColor="text1"/>
        </w:rPr>
        <w:t xml:space="preserve"> suhtes</w:t>
      </w:r>
      <w:r w:rsidR="00286C0B">
        <w:rPr>
          <w:rFonts w:ascii="Times New Roman" w:hAnsi="Times New Roman" w:cs="Times New Roman"/>
          <w:noProof/>
          <w:color w:val="000000" w:themeColor="text1"/>
        </w:rPr>
        <w:t xml:space="preserve"> </w:t>
      </w:r>
      <w:r w:rsidRPr="003945EE" w:rsidR="00286C0B">
        <w:rPr>
          <w:rFonts w:ascii="Times New Roman" w:hAnsi="Times New Roman" w:cs="Times New Roman"/>
          <w:noProof/>
          <w:color w:val="202020"/>
          <w:shd w:val="clear" w:color="auto" w:fill="FFFFFF"/>
        </w:rPr>
        <w:t xml:space="preserve">ohjeldusmeetme rakendamise lõpetamist </w:t>
      </w:r>
      <w:del w:author="Mari Koik - JUSTDIGI" w:date="2025-10-16T12:31:00Z" w16du:dateUtc="2025-10-16T09:31:00Z" w:id="15">
        <w:r w:rsidRPr="00393615" w:rsidDel="00D71B55" w:rsidR="00286C0B">
          <w:rPr>
            <w:rFonts w:ascii="Times New Roman" w:hAnsi="Times New Roman" w:cs="Times New Roman"/>
            <w:noProof/>
            <w:color w:val="202020"/>
            <w:shd w:val="clear" w:color="auto" w:fill="FFFFFF"/>
          </w:rPr>
          <w:delText xml:space="preserve">viib </w:delText>
        </w:r>
      </w:del>
      <w:ins w:author="Mari Koik - JUSTDIGI" w:date="2025-10-16T12:31:00Z" w16du:dateUtc="2025-10-16T09:31:00Z" w:id="16">
        <w:r w:rsidR="00D71B55">
          <w:rPr>
            <w:rFonts w:ascii="Times New Roman" w:hAnsi="Times New Roman" w:cs="Times New Roman"/>
            <w:noProof/>
            <w:color w:val="202020"/>
            <w:shd w:val="clear" w:color="auto" w:fill="FFFFFF"/>
          </w:rPr>
          <w:t>peab</w:t>
        </w:r>
        <w:r w:rsidRPr="00393615" w:rsidR="00D71B55">
          <w:rPr>
            <w:rFonts w:ascii="Times New Roman" w:hAnsi="Times New Roman" w:cs="Times New Roman"/>
            <w:noProof/>
            <w:color w:val="202020"/>
            <w:shd w:val="clear" w:color="auto" w:fill="FFFFFF"/>
          </w:rPr>
          <w:t xml:space="preserve"> </w:t>
        </w:r>
      </w:ins>
      <w:r w:rsidRPr="00393615" w:rsidR="00185B2B">
        <w:rPr>
          <w:rFonts w:ascii="Times New Roman" w:hAnsi="Times New Roman" w:cs="Times New Roman"/>
          <w:noProof/>
          <w:color w:val="202020"/>
          <w:shd w:val="clear" w:color="auto" w:fill="FFFFFF"/>
        </w:rPr>
        <w:t>tervishoiu</w:t>
      </w:r>
      <w:r w:rsidRPr="00393615" w:rsidR="00BB3FAE">
        <w:rPr>
          <w:rFonts w:ascii="Times New Roman" w:hAnsi="Times New Roman" w:cs="Times New Roman"/>
          <w:noProof/>
          <w:color w:val="202020"/>
          <w:shd w:val="clear" w:color="auto" w:fill="FFFFFF"/>
        </w:rPr>
        <w:t>teenuse osutaja</w:t>
      </w:r>
      <w:r w:rsidRPr="00393615" w:rsidR="00286C0B">
        <w:rPr>
          <w:rFonts w:ascii="Times New Roman" w:hAnsi="Times New Roman" w:cs="Times New Roman"/>
          <w:noProof/>
          <w:color w:val="202020"/>
          <w:shd w:val="clear" w:color="auto" w:fill="FFFFFF"/>
        </w:rPr>
        <w:t xml:space="preserve"> </w:t>
      </w:r>
      <w:r w:rsidRPr="00393615" w:rsidR="002A08D0">
        <w:rPr>
          <w:rFonts w:ascii="Times New Roman" w:hAnsi="Times New Roman" w:cs="Times New Roman"/>
          <w:noProof/>
          <w:color w:val="202020"/>
          <w:shd w:val="clear" w:color="auto" w:fill="FFFFFF"/>
        </w:rPr>
        <w:t xml:space="preserve">temaga </w:t>
      </w:r>
      <w:r w:rsidRPr="00393615" w:rsidR="00286C0B">
        <w:rPr>
          <w:rFonts w:ascii="Times New Roman" w:hAnsi="Times New Roman" w:cs="Times New Roman"/>
          <w:noProof/>
          <w:color w:val="202020"/>
          <w:shd w:val="clear" w:color="auto" w:fill="FFFFFF"/>
        </w:rPr>
        <w:t xml:space="preserve">esimesel võimalusel </w:t>
      </w:r>
      <w:del w:author="Mari Koik - JUSTDIGI" w:date="2025-10-16T12:32:00Z" w16du:dateUtc="2025-10-16T09:32:00Z" w:id="17">
        <w:r w:rsidRPr="00393615" w:rsidDel="00D71B55" w:rsidR="00286C0B">
          <w:rPr>
            <w:rFonts w:ascii="Times New Roman" w:hAnsi="Times New Roman" w:cs="Times New Roman"/>
            <w:noProof/>
            <w:color w:val="202020"/>
            <w:shd w:val="clear" w:color="auto" w:fill="FFFFFF"/>
          </w:rPr>
          <w:delText xml:space="preserve">läbi </w:delText>
        </w:r>
      </w:del>
      <w:r w:rsidRPr="00393615" w:rsidR="00286C0B">
        <w:rPr>
          <w:rFonts w:ascii="Times New Roman" w:hAnsi="Times New Roman" w:cs="Times New Roman"/>
          <w:noProof/>
          <w:color w:val="202020"/>
          <w:shd w:val="clear" w:color="auto" w:fill="FFFFFF"/>
        </w:rPr>
        <w:t xml:space="preserve">vestluse eesmärgiga vältida ohjeldusmeetme rakendamist tulevikus ja teavitada </w:t>
      </w:r>
      <w:r w:rsidRPr="00393615" w:rsidR="71A46B4D">
        <w:rPr>
          <w:rFonts w:ascii="Times New Roman" w:hAnsi="Times New Roman" w:cs="Times New Roman"/>
          <w:noProof/>
        </w:rPr>
        <w:t>patsienti</w:t>
      </w:r>
      <w:r w:rsidRPr="00393615" w:rsidR="00286C0B">
        <w:rPr>
          <w:rFonts w:ascii="Times New Roman" w:hAnsi="Times New Roman" w:cs="Times New Roman"/>
          <w:noProof/>
          <w:color w:val="202020"/>
          <w:shd w:val="clear" w:color="auto" w:fill="FFFFFF"/>
        </w:rPr>
        <w:t xml:space="preserve"> tema õigustest seoses ohjeldusmeetme</w:t>
      </w:r>
      <w:r w:rsidRPr="003945EE" w:rsidR="00286C0B">
        <w:rPr>
          <w:rFonts w:ascii="Times New Roman" w:hAnsi="Times New Roman" w:cs="Times New Roman"/>
          <w:noProof/>
          <w:color w:val="202020"/>
          <w:shd w:val="clear" w:color="auto" w:fill="FFFFFF"/>
        </w:rPr>
        <w:t xml:space="preserve"> rakendamisega.</w:t>
      </w:r>
    </w:p>
    <w:p w:rsidR="003945EE" w:rsidP="01E22315" w:rsidRDefault="003945EE" w14:paraId="4E001C60" w14:textId="77777777">
      <w:pPr>
        <w:spacing w:after="0" w:line="240" w:lineRule="auto"/>
        <w:jc w:val="both"/>
        <w:rPr>
          <w:rFonts w:ascii="Times New Roman" w:hAnsi="Times New Roman" w:cs="Times New Roman"/>
          <w:noProof/>
          <w:color w:val="202020"/>
          <w:shd w:val="clear" w:color="auto" w:fill="FFFFFF"/>
        </w:rPr>
      </w:pPr>
    </w:p>
    <w:p w:rsidRPr="008D56FF" w:rsidR="003945EE" w:rsidP="01E22315" w:rsidRDefault="003945EE" w14:paraId="1B77EBEC" w14:textId="7DC85250">
      <w:pPr>
        <w:spacing w:after="0" w:line="240" w:lineRule="auto"/>
        <w:jc w:val="both"/>
        <w:rPr>
          <w:rFonts w:ascii="Times New Roman" w:hAnsi="Times New Roman" w:cs="Times New Roman"/>
          <w:noProof/>
          <w:shd w:val="clear" w:color="auto" w:fill="FFFFFF"/>
        </w:rPr>
      </w:pPr>
      <w:r>
        <w:rPr>
          <w:rFonts w:ascii="Times New Roman" w:hAnsi="Times New Roman" w:cs="Times New Roman"/>
          <w:noProof/>
          <w:color w:val="202020"/>
          <w:shd w:val="clear" w:color="auto" w:fill="FFFFFF"/>
        </w:rPr>
        <w:t xml:space="preserve">(2) Ohjeldusmeetme rakendamise järgse </w:t>
      </w:r>
      <w:r w:rsidRPr="00185B2B">
        <w:rPr>
          <w:rFonts w:ascii="Times New Roman" w:hAnsi="Times New Roman" w:cs="Times New Roman"/>
          <w:noProof/>
          <w:color w:val="202020"/>
          <w:shd w:val="clear" w:color="auto" w:fill="FFFFFF"/>
        </w:rPr>
        <w:t xml:space="preserve">vestluse </w:t>
      </w:r>
      <w:ins w:author="Mari Koik - JUSTDIGI" w:date="2025-10-16T13:04:00Z" w16du:dateUtc="2025-10-16T10:04:00Z" w:id="18">
        <w:r w:rsidR="000F35DB">
          <w:rPr>
            <w:rFonts w:ascii="Times New Roman" w:hAnsi="Times New Roman" w:cs="Times New Roman"/>
            <w:noProof/>
            <w:color w:val="202020"/>
            <w:shd w:val="clear" w:color="auto" w:fill="FFFFFF"/>
          </w:rPr>
          <w:t xml:space="preserve">pidamise </w:t>
        </w:r>
      </w:ins>
      <w:del w:author="Mari Koik - JUSTDIGI" w:date="2025-10-16T12:32:00Z" w16du:dateUtc="2025-10-16T09:32:00Z" w:id="19">
        <w:r w:rsidRPr="00A333D0" w:rsidDel="00D71B55" w:rsidR="00185B2B">
          <w:rPr>
            <w:rFonts w:ascii="Times New Roman" w:hAnsi="Times New Roman" w:cs="Times New Roman"/>
            <w:noProof/>
            <w:color w:val="202020"/>
            <w:shd w:val="clear" w:color="auto" w:fill="FFFFFF"/>
          </w:rPr>
          <w:delText>läbiviimise</w:delText>
        </w:r>
        <w:r w:rsidRPr="00F3472F" w:rsidDel="00D71B55" w:rsidR="00185B2B">
          <w:rPr>
            <w:rFonts w:ascii="Times New Roman" w:hAnsi="Times New Roman" w:cs="Times New Roman"/>
            <w:noProof/>
            <w:color w:val="202020"/>
            <w:shd w:val="clear" w:color="auto" w:fill="FFFFFF"/>
          </w:rPr>
          <w:delText xml:space="preserve"> </w:delText>
        </w:r>
      </w:del>
      <w:r w:rsidRPr="00F3472F" w:rsidR="00185B2B">
        <w:rPr>
          <w:rFonts w:ascii="Times New Roman" w:hAnsi="Times New Roman" w:cs="Times New Roman"/>
          <w:noProof/>
          <w:color w:val="202020"/>
          <w:shd w:val="clear" w:color="auto" w:fill="FFFFFF"/>
        </w:rPr>
        <w:t xml:space="preserve">ning ohjeldusmeetme rakendamise kohta </w:t>
      </w:r>
      <w:r w:rsidRPr="2D34F1CE" w:rsidR="4D708B19">
        <w:rPr>
          <w:rFonts w:ascii="Times New Roman" w:hAnsi="Times New Roman" w:cs="Times New Roman"/>
          <w:noProof/>
        </w:rPr>
        <w:t>patsiendi</w:t>
      </w:r>
      <w:r w:rsidRPr="2D34F1CE" w:rsidR="00185B2B">
        <w:rPr>
          <w:rFonts w:ascii="Times New Roman" w:hAnsi="Times New Roman" w:cs="Times New Roman"/>
          <w:noProof/>
          <w:color w:val="202020"/>
          <w:bdr w:val="none" w:color="auto" w:sz="0" w:space="0" w:frame="1"/>
          <w:shd w:val="clear" w:color="auto" w:fill="FFFFFF"/>
        </w:rPr>
        <w:t>le</w:t>
      </w:r>
      <w:r w:rsidRPr="2D34F1CE" w:rsidR="00185B2B">
        <w:rPr>
          <w:rFonts w:ascii="Times New Roman" w:hAnsi="Times New Roman" w:cs="Times New Roman"/>
          <w:color w:val="202020"/>
          <w:bdr w:val="none" w:color="auto" w:sz="0" w:space="0" w:frame="1"/>
          <w:shd w:val="clear" w:color="auto" w:fill="FFFFFF"/>
        </w:rPr>
        <w:t xml:space="preserve"> selgituste andmise tingimused ja korra kehtestab</w:t>
      </w:r>
      <w:r w:rsidR="00FF53CA">
        <w:rPr>
          <w:rFonts w:ascii="Times New Roman" w:hAnsi="Times New Roman" w:cs="Times New Roman"/>
          <w:color w:val="202020"/>
          <w:bdr w:val="none" w:color="auto" w:sz="0" w:space="0" w:frame="1"/>
          <w:shd w:val="clear" w:color="auto" w:fill="FFFFFF"/>
        </w:rPr>
        <w:t xml:space="preserve"> </w:t>
      </w:r>
      <w:r w:rsidRPr="008D56FF" w:rsidR="008D56FF">
        <w:rPr>
          <w:rFonts w:ascii="Times New Roman" w:hAnsi="Times New Roman" w:cs="Times New Roman"/>
          <w:shd w:val="clear" w:color="auto" w:fill="FFFFFF"/>
        </w:rPr>
        <w:t>valdkonna eest vastutav minister</w:t>
      </w:r>
      <w:r w:rsidR="00FF53CA">
        <w:rPr>
          <w:rFonts w:ascii="Times New Roman" w:hAnsi="Times New Roman" w:cs="Times New Roman"/>
          <w:noProof/>
          <w:shd w:val="clear" w:color="auto" w:fill="FFFFFF"/>
        </w:rPr>
        <w:t xml:space="preserve"> </w:t>
      </w:r>
      <w:r w:rsidRPr="2D34F1CE" w:rsidR="00185B2B">
        <w:rPr>
          <w:rFonts w:ascii="Times New Roman" w:hAnsi="Times New Roman" w:cs="Times New Roman"/>
        </w:rPr>
        <w:t>määrusega.</w:t>
      </w:r>
    </w:p>
    <w:p w:rsidR="00286C0B" w:rsidP="01E22315" w:rsidRDefault="00286C0B" w14:paraId="4A24419B" w14:textId="77777777">
      <w:pPr>
        <w:spacing w:after="0" w:line="240" w:lineRule="auto"/>
        <w:jc w:val="both"/>
        <w:rPr>
          <w:rFonts w:ascii="Times New Roman" w:hAnsi="Times New Roman" w:cs="Times New Roman"/>
          <w:noProof/>
          <w:color w:val="202020"/>
          <w:shd w:val="clear" w:color="auto" w:fill="FFFFFF"/>
        </w:rPr>
      </w:pPr>
    </w:p>
    <w:p w:rsidR="00F825E0" w:rsidP="00F825E0" w:rsidRDefault="00F825E0" w14:paraId="14B99264" w14:textId="1207878A">
      <w:pPr>
        <w:spacing w:after="0" w:line="240" w:lineRule="auto"/>
        <w:jc w:val="both"/>
        <w:rPr>
          <w:rFonts w:ascii="Times New Roman" w:hAnsi="Times New Roman" w:cs="Times New Roman"/>
          <w:b/>
          <w:bCs/>
          <w:noProof/>
          <w:color w:val="000000" w:themeColor="text1"/>
        </w:rPr>
      </w:pPr>
      <w:r>
        <w:rPr>
          <w:rFonts w:ascii="Times New Roman" w:hAnsi="Times New Roman" w:cs="Times New Roman"/>
          <w:b/>
          <w:bCs/>
          <w:noProof/>
          <w:shd w:val="clear" w:color="auto" w:fill="FFFFFF"/>
        </w:rPr>
        <w:t xml:space="preserve">§ </w:t>
      </w:r>
      <w:r w:rsidRPr="00674182">
        <w:rPr>
          <w:rFonts w:ascii="Times New Roman" w:hAnsi="Times New Roman" w:cs="Times New Roman"/>
          <w:b/>
          <w:bCs/>
          <w:noProof/>
        </w:rPr>
        <w:t>3</w:t>
      </w:r>
      <w:r>
        <w:rPr>
          <w:rFonts w:ascii="Times New Roman" w:hAnsi="Times New Roman" w:eastAsia="Times New Roman" w:cs="Times New Roman"/>
          <w:b/>
          <w:bCs/>
          <w:noProof/>
          <w:vertAlign w:val="superscript"/>
        </w:rPr>
        <w:t>7</w:t>
      </w:r>
      <w:r w:rsidRPr="00674182">
        <w:rPr>
          <w:rFonts w:ascii="Times New Roman" w:hAnsi="Times New Roman" w:eastAsia="Times New Roman" w:cs="Times New Roman"/>
          <w:b/>
          <w:bCs/>
          <w:noProof/>
        </w:rPr>
        <w:t>.</w:t>
      </w:r>
      <w:r>
        <w:rPr>
          <w:rFonts w:ascii="Times New Roman" w:hAnsi="Times New Roman" w:eastAsia="Times New Roman" w:cs="Times New Roman"/>
          <w:b/>
          <w:bCs/>
          <w:noProof/>
        </w:rPr>
        <w:t xml:space="preserve"> Ohjeldusmeetme rakendamisest </w:t>
      </w:r>
      <w:commentRangeStart w:id="20"/>
      <w:r>
        <w:rPr>
          <w:rFonts w:ascii="Times New Roman" w:hAnsi="Times New Roman" w:eastAsia="Times New Roman" w:cs="Times New Roman"/>
          <w:b/>
          <w:bCs/>
          <w:noProof/>
        </w:rPr>
        <w:t>tea</w:t>
      </w:r>
      <w:del w:author="Mari Koik - JUSTDIGI" w:date="2025-10-16T12:57:00Z" w16du:dateUtc="2025-10-16T09:57:00Z" w:id="21">
        <w:r w:rsidDel="000561EE" w:rsidR="00A7378D">
          <w:rPr>
            <w:rFonts w:ascii="Times New Roman" w:hAnsi="Times New Roman" w:eastAsia="Times New Roman" w:cs="Times New Roman"/>
            <w:b/>
            <w:bCs/>
            <w:noProof/>
          </w:rPr>
          <w:delText>vi</w:delText>
        </w:r>
      </w:del>
      <w:r w:rsidR="00A7378D">
        <w:rPr>
          <w:rFonts w:ascii="Times New Roman" w:hAnsi="Times New Roman" w:eastAsia="Times New Roman" w:cs="Times New Roman"/>
          <w:b/>
          <w:bCs/>
          <w:noProof/>
        </w:rPr>
        <w:t>tamine</w:t>
      </w:r>
      <w:r w:rsidRPr="00817FC5">
        <w:rPr>
          <w:rFonts w:ascii="Times New Roman" w:hAnsi="Times New Roman" w:cs="Times New Roman"/>
          <w:b/>
          <w:bCs/>
          <w:noProof/>
          <w:color w:val="000000" w:themeColor="text1"/>
        </w:rPr>
        <w:t xml:space="preserve"> </w:t>
      </w:r>
      <w:commentRangeEnd w:id="20"/>
      <w:r w:rsidR="00D32BCB">
        <w:rPr>
          <w:rStyle w:val="Kommentaariviide"/>
        </w:rPr>
        <w:commentReference w:id="20"/>
      </w:r>
    </w:p>
    <w:p w:rsidR="00703674" w:rsidP="01E22315" w:rsidRDefault="00703674" w14:paraId="519FCC59" w14:textId="77777777">
      <w:pPr>
        <w:spacing w:after="0" w:line="240" w:lineRule="auto"/>
        <w:jc w:val="both"/>
        <w:rPr>
          <w:rFonts w:ascii="Times New Roman" w:hAnsi="Times New Roman" w:cs="Times New Roman"/>
          <w:noProof/>
          <w:shd w:val="clear" w:color="auto" w:fill="FFFFFF"/>
        </w:rPr>
      </w:pPr>
    </w:p>
    <w:p w:rsidRPr="00AA2E5A" w:rsidR="00653950" w:rsidP="01E22315" w:rsidRDefault="00703674" w14:paraId="55B09EA1" w14:textId="13C5928C">
      <w:pPr>
        <w:spacing w:after="0" w:line="240" w:lineRule="auto"/>
        <w:jc w:val="both"/>
        <w:rPr>
          <w:rFonts w:ascii="Times New Roman" w:hAnsi="Times New Roman" w:eastAsia="Times New Roman" w:cs="Times New Roman"/>
          <w:shd w:val="clear" w:color="auto" w:fill="FFFFFF"/>
        </w:rPr>
      </w:pPr>
      <w:r w:rsidRPr="00227072">
        <w:rPr>
          <w:rFonts w:ascii="Times New Roman" w:hAnsi="Times New Roman" w:cs="Times New Roman"/>
          <w:noProof/>
          <w:shd w:val="clear" w:color="auto" w:fill="FFFFFF"/>
        </w:rPr>
        <w:t>(1</w:t>
      </w:r>
      <w:r w:rsidRPr="00B423FE">
        <w:rPr>
          <w:rFonts w:ascii="Times New Roman" w:hAnsi="Times New Roman" w:cs="Times New Roman"/>
          <w:noProof/>
          <w:shd w:val="clear" w:color="auto" w:fill="FFFFFF"/>
        </w:rPr>
        <w:t xml:space="preserve">) </w:t>
      </w:r>
      <w:del w:author="Mari Koik - JUSTDIGI" w:date="2025-10-16T12:32:00Z" w16du:dateUtc="2025-10-16T09:32:00Z" w:id="22">
        <w:r w:rsidRPr="5FBA4FA9" w:rsidDel="00D71B55" w:rsidR="00FD5FB6">
          <w:rPr>
            <w:rFonts w:ascii="Times New Roman" w:hAnsi="Times New Roman" w:cs="Times New Roman"/>
            <w:noProof/>
          </w:rPr>
          <w:delText xml:space="preserve">Otsusevõimetu </w:delText>
        </w:r>
      </w:del>
      <w:ins w:author="Mari Koik - JUSTDIGI" w:date="2025-10-16T12:32:00Z" w16du:dateUtc="2025-10-16T09:32:00Z" w:id="23">
        <w:r w:rsidRPr="5FBA4FA9" w:rsidR="00D71B55">
          <w:rPr>
            <w:rFonts w:ascii="Times New Roman" w:hAnsi="Times New Roman" w:cs="Times New Roman"/>
            <w:noProof/>
          </w:rPr>
          <w:t>Otsus</w:t>
        </w:r>
        <w:r w:rsidR="00D71B55">
          <w:rPr>
            <w:rFonts w:ascii="Times New Roman" w:hAnsi="Times New Roman" w:cs="Times New Roman"/>
            <w:noProof/>
          </w:rPr>
          <w:t>tus</w:t>
        </w:r>
        <w:r w:rsidRPr="5FBA4FA9" w:rsidR="00D71B55">
          <w:rPr>
            <w:rFonts w:ascii="Times New Roman" w:hAnsi="Times New Roman" w:cs="Times New Roman"/>
            <w:noProof/>
          </w:rPr>
          <w:t xml:space="preserve">võimetu </w:t>
        </w:r>
      </w:ins>
      <w:r w:rsidRPr="5FBA4FA9" w:rsidR="00FD5FB6">
        <w:rPr>
          <w:rFonts w:ascii="Times New Roman" w:hAnsi="Times New Roman" w:cs="Times New Roman"/>
          <w:noProof/>
        </w:rPr>
        <w:t xml:space="preserve">patsiendi </w:t>
      </w:r>
      <w:del w:author="Mari Koik - JUSTDIGI" w:date="2025-10-16T13:00:00Z" w16du:dateUtc="2025-10-16T10:00:00Z" w:id="24">
        <w:r w:rsidRPr="5FBA4FA9" w:rsidDel="00D6444E" w:rsidR="00FD5FB6">
          <w:rPr>
            <w:rFonts w:ascii="Times New Roman" w:hAnsi="Times New Roman" w:cs="Times New Roman"/>
            <w:noProof/>
          </w:rPr>
          <w:delText xml:space="preserve">seaduslikku </w:delText>
        </w:r>
      </w:del>
      <w:ins w:author="Mari Koik - JUSTDIGI" w:date="2025-10-16T13:00:00Z" w16du:dateUtc="2025-10-16T10:00:00Z" w:id="25">
        <w:r w:rsidRPr="5FBA4FA9" w:rsidR="00D6444E">
          <w:rPr>
            <w:rFonts w:ascii="Times New Roman" w:hAnsi="Times New Roman" w:cs="Times New Roman"/>
            <w:noProof/>
          </w:rPr>
          <w:t>seaduslik</w:t>
        </w:r>
        <w:r w:rsidR="00D6444E">
          <w:rPr>
            <w:rFonts w:ascii="Times New Roman" w:hAnsi="Times New Roman" w:cs="Times New Roman"/>
            <w:noProof/>
          </w:rPr>
          <w:t>ule</w:t>
        </w:r>
        <w:r w:rsidRPr="5FBA4FA9" w:rsidR="00D6444E">
          <w:rPr>
            <w:rFonts w:ascii="Times New Roman" w:hAnsi="Times New Roman" w:cs="Times New Roman"/>
            <w:noProof/>
          </w:rPr>
          <w:t xml:space="preserve"> </w:t>
        </w:r>
      </w:ins>
      <w:del w:author="Mari Koik - JUSTDIGI" w:date="2025-10-16T13:00:00Z" w16du:dateUtc="2025-10-16T10:00:00Z" w:id="26">
        <w:r w:rsidRPr="5FBA4FA9" w:rsidDel="00D6444E" w:rsidR="00FD5FB6">
          <w:rPr>
            <w:rFonts w:ascii="Times New Roman" w:hAnsi="Times New Roman" w:cs="Times New Roman"/>
            <w:noProof/>
          </w:rPr>
          <w:delText xml:space="preserve">esindajat </w:delText>
        </w:r>
      </w:del>
      <w:ins w:author="Mari Koik - JUSTDIGI" w:date="2025-10-16T13:00:00Z" w16du:dateUtc="2025-10-16T10:00:00Z" w:id="27">
        <w:r w:rsidRPr="5FBA4FA9" w:rsidR="00D6444E">
          <w:rPr>
            <w:rFonts w:ascii="Times New Roman" w:hAnsi="Times New Roman" w:cs="Times New Roman"/>
            <w:noProof/>
          </w:rPr>
          <w:t>esindaja</w:t>
        </w:r>
        <w:r w:rsidR="00D6444E">
          <w:rPr>
            <w:rFonts w:ascii="Times New Roman" w:hAnsi="Times New Roman" w:cs="Times New Roman"/>
            <w:noProof/>
          </w:rPr>
          <w:t>le</w:t>
        </w:r>
        <w:r w:rsidRPr="5FBA4FA9" w:rsidR="00D6444E">
          <w:rPr>
            <w:rFonts w:ascii="Times New Roman" w:hAnsi="Times New Roman" w:cs="Times New Roman"/>
            <w:noProof/>
          </w:rPr>
          <w:t xml:space="preserve"> </w:t>
        </w:r>
      </w:ins>
      <w:r w:rsidRPr="5FBA4FA9" w:rsidR="00FD5FB6">
        <w:rPr>
          <w:rFonts w:ascii="Times New Roman" w:hAnsi="Times New Roman" w:cs="Times New Roman"/>
          <w:noProof/>
        </w:rPr>
        <w:t>või</w:t>
      </w:r>
      <w:r w:rsidRPr="5FBA4FA9" w:rsidR="0090481B">
        <w:rPr>
          <w:rFonts w:ascii="Times New Roman" w:hAnsi="Times New Roman" w:cs="Times New Roman"/>
          <w:noProof/>
        </w:rPr>
        <w:t xml:space="preserve"> tema puudumise</w:t>
      </w:r>
      <w:r w:rsidR="00A265EF">
        <w:rPr>
          <w:rFonts w:ascii="Times New Roman" w:hAnsi="Times New Roman" w:cs="Times New Roman"/>
          <w:noProof/>
        </w:rPr>
        <w:t xml:space="preserve"> korra</w:t>
      </w:r>
      <w:r w:rsidRPr="5FBA4FA9" w:rsidR="0090481B">
        <w:rPr>
          <w:rFonts w:ascii="Times New Roman" w:hAnsi="Times New Roman" w:cs="Times New Roman"/>
          <w:noProof/>
        </w:rPr>
        <w:t xml:space="preserve">l patsiendi </w:t>
      </w:r>
      <w:del w:author="Mari Koik - JUSTDIGI" w:date="2025-10-16T13:00:00Z" w16du:dateUtc="2025-10-16T10:00:00Z" w:id="28">
        <w:r w:rsidRPr="5FBA4FA9" w:rsidDel="00D6444E" w:rsidR="0090481B">
          <w:rPr>
            <w:rFonts w:ascii="Times New Roman" w:hAnsi="Times New Roman" w:cs="Times New Roman"/>
            <w:noProof/>
          </w:rPr>
          <w:delText xml:space="preserve">omakseid </w:delText>
        </w:r>
      </w:del>
      <w:ins w:author="Mari Koik - JUSTDIGI" w:date="2025-10-16T13:00:00Z" w16du:dateUtc="2025-10-16T10:00:00Z" w:id="29">
        <w:r w:rsidRPr="5FBA4FA9" w:rsidR="00D6444E">
          <w:rPr>
            <w:rFonts w:ascii="Times New Roman" w:hAnsi="Times New Roman" w:cs="Times New Roman"/>
            <w:noProof/>
          </w:rPr>
          <w:t>oma</w:t>
        </w:r>
        <w:r w:rsidR="00D6444E">
          <w:rPr>
            <w:rFonts w:ascii="Times New Roman" w:hAnsi="Times New Roman" w:cs="Times New Roman"/>
            <w:noProof/>
          </w:rPr>
          <w:t xml:space="preserve">stele </w:t>
        </w:r>
      </w:ins>
      <w:r w:rsidRPr="5FBA4FA9" w:rsidR="0090481B">
        <w:rPr>
          <w:rFonts w:ascii="Times New Roman" w:hAnsi="Times New Roman" w:cs="Times New Roman"/>
          <w:noProof/>
        </w:rPr>
        <w:t>tea</w:t>
      </w:r>
      <w:del w:author="Mari Koik - JUSTDIGI" w:date="2025-10-16T13:00:00Z" w16du:dateUtc="2025-10-16T10:00:00Z" w:id="30">
        <w:r w:rsidRPr="5FBA4FA9" w:rsidDel="00D6444E" w:rsidR="0090481B">
          <w:rPr>
            <w:rFonts w:ascii="Times New Roman" w:hAnsi="Times New Roman" w:cs="Times New Roman"/>
            <w:noProof/>
          </w:rPr>
          <w:delText>vi</w:delText>
        </w:r>
      </w:del>
      <w:r w:rsidRPr="5FBA4FA9" w:rsidR="0090481B">
        <w:rPr>
          <w:rFonts w:ascii="Times New Roman" w:hAnsi="Times New Roman" w:cs="Times New Roman"/>
          <w:noProof/>
        </w:rPr>
        <w:t>tatakse ohjeldusmeetme rakendamisest esimesel võimalusel</w:t>
      </w:r>
      <w:r w:rsidRPr="5FBA4FA9" w:rsidR="00036DEF">
        <w:rPr>
          <w:rFonts w:ascii="Times New Roman" w:hAnsi="Times New Roman" w:cs="Times New Roman"/>
          <w:noProof/>
        </w:rPr>
        <w:t>.</w:t>
      </w:r>
      <w:r w:rsidRPr="7A864AC1" w:rsidR="57F540EB">
        <w:rPr>
          <w:rFonts w:ascii="Arial" w:hAnsi="Arial" w:eastAsia="Arial" w:cs="Arial"/>
          <w:noProof/>
          <w:color w:val="202020"/>
          <w:sz w:val="21"/>
          <w:szCs w:val="21"/>
        </w:rPr>
        <w:t xml:space="preserve"> </w:t>
      </w:r>
      <w:r w:rsidRPr="00AA2E5A" w:rsidR="57F540EB">
        <w:rPr>
          <w:rFonts w:ascii="Times New Roman" w:hAnsi="Times New Roman" w:eastAsia="Times New Roman" w:cs="Times New Roman"/>
          <w:noProof/>
          <w:color w:val="202020"/>
        </w:rPr>
        <w:t>Omasteks loetakse patsiendi abikaasat, registreeritud elukaaslast, vanemaid, lapsi, õdesid ja vendi. Omasteks võib lugeda ka muid patsiendile lähedasi isikuid, kui see tuleneb patsiendi elukorraldusest.</w:t>
      </w:r>
    </w:p>
    <w:p w:rsidR="00FD5FB6" w:rsidP="01E22315" w:rsidRDefault="00FD5FB6" w14:paraId="32374A4E" w14:textId="77777777">
      <w:pPr>
        <w:spacing w:after="0" w:line="240" w:lineRule="auto"/>
        <w:jc w:val="both"/>
        <w:rPr>
          <w:rFonts w:ascii="Times New Roman" w:hAnsi="Times New Roman" w:cs="Times New Roman"/>
          <w:noProof/>
          <w:shd w:val="clear" w:color="auto" w:fill="FFFFFF"/>
        </w:rPr>
      </w:pPr>
    </w:p>
    <w:p w:rsidR="00703674" w:rsidP="01E22315" w:rsidRDefault="00FD5FB6" w14:paraId="4C533D85" w14:textId="1DA9F78D">
      <w:pPr>
        <w:spacing w:after="0" w:line="240" w:lineRule="auto"/>
        <w:jc w:val="both"/>
        <w:rPr>
          <w:rFonts w:ascii="Times New Roman" w:hAnsi="Times New Roman" w:cs="Times New Roman"/>
          <w:noProof/>
          <w:shd w:val="clear" w:color="auto" w:fill="FFFFFF"/>
        </w:rPr>
      </w:pPr>
      <w:r>
        <w:rPr>
          <w:rFonts w:ascii="Times New Roman" w:hAnsi="Times New Roman" w:cs="Times New Roman"/>
          <w:noProof/>
          <w:shd w:val="clear" w:color="auto" w:fill="FFFFFF"/>
        </w:rPr>
        <w:t xml:space="preserve">(2) </w:t>
      </w:r>
      <w:r w:rsidRPr="00D613CE" w:rsidR="00703674">
        <w:rPr>
          <w:rFonts w:ascii="Times New Roman" w:hAnsi="Times New Roman" w:cs="Times New Roman"/>
          <w:noProof/>
          <w:shd w:val="clear" w:color="auto" w:fill="FFFFFF"/>
        </w:rPr>
        <w:t>Tervishoiuteenuse osutaja</w:t>
      </w:r>
      <w:r w:rsidR="00703674">
        <w:rPr>
          <w:rFonts w:ascii="Times New Roman" w:hAnsi="Times New Roman" w:cs="Times New Roman"/>
          <w:noProof/>
          <w:shd w:val="clear" w:color="auto" w:fill="FFFFFF"/>
        </w:rPr>
        <w:t xml:space="preserve"> on kohustatud </w:t>
      </w:r>
      <w:r w:rsidR="00101651">
        <w:rPr>
          <w:rFonts w:ascii="Times New Roman" w:hAnsi="Times New Roman" w:cs="Times New Roman"/>
          <w:noProof/>
          <w:shd w:val="clear" w:color="auto" w:fill="FFFFFF"/>
        </w:rPr>
        <w:t>viivitamat</w:t>
      </w:r>
      <w:r w:rsidR="00E923C3">
        <w:rPr>
          <w:rFonts w:ascii="Times New Roman" w:hAnsi="Times New Roman" w:cs="Times New Roman"/>
          <w:noProof/>
          <w:shd w:val="clear" w:color="auto" w:fill="FFFFFF"/>
        </w:rPr>
        <w:t>a</w:t>
      </w:r>
      <w:r w:rsidR="00101651">
        <w:rPr>
          <w:rFonts w:ascii="Times New Roman" w:hAnsi="Times New Roman" w:cs="Times New Roman"/>
          <w:noProof/>
          <w:shd w:val="clear" w:color="auto" w:fill="FFFFFF"/>
        </w:rPr>
        <w:t xml:space="preserve"> </w:t>
      </w:r>
      <w:r w:rsidR="005D3D3E">
        <w:rPr>
          <w:rFonts w:ascii="Times New Roman" w:hAnsi="Times New Roman" w:cs="Times New Roman"/>
          <w:noProof/>
          <w:shd w:val="clear" w:color="auto" w:fill="FFFFFF"/>
        </w:rPr>
        <w:t>tea</w:t>
      </w:r>
      <w:del w:author="Mari Koik - JUSTDIGI" w:date="2025-10-16T12:45:00Z" w16du:dateUtc="2025-10-16T09:45:00Z" w:id="31">
        <w:r w:rsidDel="004F0488" w:rsidR="005D3D3E">
          <w:rPr>
            <w:rFonts w:ascii="Times New Roman" w:hAnsi="Times New Roman" w:cs="Times New Roman"/>
            <w:noProof/>
            <w:shd w:val="clear" w:color="auto" w:fill="FFFFFF"/>
          </w:rPr>
          <w:delText>vi</w:delText>
        </w:r>
      </w:del>
      <w:r w:rsidR="005D3D3E">
        <w:rPr>
          <w:rFonts w:ascii="Times New Roman" w:hAnsi="Times New Roman" w:cs="Times New Roman"/>
          <w:noProof/>
          <w:shd w:val="clear" w:color="auto" w:fill="FFFFFF"/>
        </w:rPr>
        <w:t xml:space="preserve">tama </w:t>
      </w:r>
      <w:del w:author="Mari Koik - JUSTDIGI" w:date="2025-10-16T12:45:00Z" w16du:dateUtc="2025-10-16T09:45:00Z" w:id="32">
        <w:r w:rsidDel="004F0488" w:rsidR="00101651">
          <w:rPr>
            <w:rFonts w:ascii="Times New Roman" w:hAnsi="Times New Roman" w:cs="Times New Roman"/>
            <w:noProof/>
            <w:shd w:val="clear" w:color="auto" w:fill="FFFFFF"/>
          </w:rPr>
          <w:delText xml:space="preserve">Terviseametit </w:delText>
        </w:r>
      </w:del>
      <w:ins w:author="Mari Koik - JUSTDIGI" w:date="2025-10-16T12:45:00Z" w16du:dateUtc="2025-10-16T09:45:00Z" w:id="33">
        <w:r w:rsidR="004F0488">
          <w:rPr>
            <w:rFonts w:ascii="Times New Roman" w:hAnsi="Times New Roman" w:cs="Times New Roman"/>
            <w:noProof/>
            <w:shd w:val="clear" w:color="auto" w:fill="FFFFFF"/>
          </w:rPr>
          <w:t xml:space="preserve">Terviseametile </w:t>
        </w:r>
      </w:ins>
      <w:r w:rsidR="00101651">
        <w:rPr>
          <w:rFonts w:ascii="Times New Roman" w:hAnsi="Times New Roman" w:cs="Times New Roman"/>
          <w:noProof/>
          <w:shd w:val="clear" w:color="auto" w:fill="FFFFFF"/>
        </w:rPr>
        <w:t>igast juhtumist</w:t>
      </w:r>
      <w:r w:rsidR="00FE2B4C">
        <w:rPr>
          <w:rFonts w:ascii="Times New Roman" w:hAnsi="Times New Roman" w:cs="Times New Roman"/>
          <w:noProof/>
          <w:shd w:val="clear" w:color="auto" w:fill="FFFFFF"/>
        </w:rPr>
        <w:t>, mille korral ohjeldusmeetm</w:t>
      </w:r>
      <w:r w:rsidR="00E923C3">
        <w:rPr>
          <w:rFonts w:ascii="Times New Roman" w:hAnsi="Times New Roman" w:cs="Times New Roman"/>
          <w:noProof/>
          <w:shd w:val="clear" w:color="auto" w:fill="FFFFFF"/>
        </w:rPr>
        <w:t>e</w:t>
      </w:r>
      <w:r w:rsidR="00FE2B4C">
        <w:rPr>
          <w:rFonts w:ascii="Times New Roman" w:hAnsi="Times New Roman" w:cs="Times New Roman"/>
          <w:noProof/>
          <w:shd w:val="clear" w:color="auto" w:fill="FFFFFF"/>
        </w:rPr>
        <w:t xml:space="preserve"> rakendamine </w:t>
      </w:r>
      <w:r w:rsidR="00086F93">
        <w:rPr>
          <w:rFonts w:ascii="Times New Roman" w:hAnsi="Times New Roman" w:cs="Times New Roman"/>
          <w:noProof/>
          <w:shd w:val="clear" w:color="auto" w:fill="FFFFFF"/>
        </w:rPr>
        <w:t>kestab rohkem kui 24 tundi järjest.</w:t>
      </w:r>
    </w:p>
    <w:p w:rsidR="00FB6B65" w:rsidP="01E22315" w:rsidRDefault="00FB6B65" w14:paraId="38FC6A77" w14:textId="77777777">
      <w:pPr>
        <w:spacing w:after="0" w:line="240" w:lineRule="auto"/>
        <w:jc w:val="both"/>
        <w:rPr>
          <w:rFonts w:ascii="Times New Roman" w:hAnsi="Times New Roman" w:cs="Times New Roman"/>
          <w:noProof/>
          <w:shd w:val="clear" w:color="auto" w:fill="FFFFFF"/>
        </w:rPr>
      </w:pPr>
    </w:p>
    <w:p w:rsidRPr="00FB6B65" w:rsidR="00FB6B65" w:rsidP="01E22315" w:rsidRDefault="00FB6B65" w14:paraId="283B027E" w14:textId="11B34C7B">
      <w:pPr>
        <w:spacing w:after="0" w:line="240" w:lineRule="auto"/>
        <w:jc w:val="both"/>
        <w:rPr>
          <w:rFonts w:ascii="Times New Roman" w:hAnsi="Times New Roman" w:cs="Times New Roman"/>
          <w:noProof/>
          <w:color w:val="000000" w:themeColor="text1"/>
        </w:rPr>
      </w:pPr>
      <w:r w:rsidRPr="00F3472F">
        <w:rPr>
          <w:rFonts w:ascii="Times New Roman" w:hAnsi="Times New Roman" w:cs="Times New Roman"/>
          <w:noProof/>
          <w:color w:val="202020"/>
          <w:shd w:val="clear" w:color="auto" w:fill="FFFFFF"/>
        </w:rPr>
        <w:t>(</w:t>
      </w:r>
      <w:r w:rsidRPr="00F3472F" w:rsidR="24536424">
        <w:rPr>
          <w:rFonts w:ascii="Times New Roman" w:hAnsi="Times New Roman" w:cs="Times New Roman"/>
          <w:noProof/>
          <w:color w:val="202020"/>
          <w:shd w:val="clear" w:color="auto" w:fill="FFFFFF"/>
        </w:rPr>
        <w:t>3</w:t>
      </w:r>
      <w:r w:rsidRPr="00F3472F">
        <w:rPr>
          <w:rFonts w:ascii="Times New Roman" w:hAnsi="Times New Roman" w:cs="Times New Roman"/>
          <w:noProof/>
          <w:color w:val="202020"/>
          <w:shd w:val="clear" w:color="auto" w:fill="FFFFFF"/>
        </w:rPr>
        <w:t>) Terviseametile ohjeldusmeetmete rakendamisest tea</w:t>
      </w:r>
      <w:del w:author="Mari Koik - JUSTDIGI" w:date="2025-10-16T12:45:00Z" w16du:dateUtc="2025-10-16T09:45:00Z" w:id="34">
        <w:r w:rsidRPr="00F3472F" w:rsidDel="004F0488">
          <w:rPr>
            <w:rFonts w:ascii="Times New Roman" w:hAnsi="Times New Roman" w:cs="Times New Roman"/>
            <w:noProof/>
            <w:color w:val="202020"/>
            <w:shd w:val="clear" w:color="auto" w:fill="FFFFFF"/>
          </w:rPr>
          <w:delText>vi</w:delText>
        </w:r>
      </w:del>
      <w:r w:rsidRPr="00F3472F">
        <w:rPr>
          <w:rFonts w:ascii="Times New Roman" w:hAnsi="Times New Roman" w:cs="Times New Roman"/>
          <w:noProof/>
          <w:color w:val="202020"/>
          <w:shd w:val="clear" w:color="auto" w:fill="FFFFFF"/>
        </w:rPr>
        <w:t xml:space="preserve">tamise korra ja esitatavate andmete loetelu </w:t>
      </w:r>
      <w:r w:rsidRPr="004750CC">
        <w:rPr>
          <w:rFonts w:ascii="Times New Roman" w:hAnsi="Times New Roman" w:cs="Times New Roman"/>
          <w:noProof/>
          <w:shd w:val="clear" w:color="auto" w:fill="FFFFFF"/>
        </w:rPr>
        <w:t>kehtestab</w:t>
      </w:r>
      <w:r w:rsidR="00E97E43">
        <w:rPr>
          <w:rFonts w:ascii="Times New Roman" w:hAnsi="Times New Roman" w:cs="Times New Roman"/>
          <w:noProof/>
          <w:shd w:val="clear" w:color="auto" w:fill="FFFFFF"/>
        </w:rPr>
        <w:t xml:space="preserve"> </w:t>
      </w:r>
      <w:hyperlink w:history="1" r:id="rId15">
        <w:r w:rsidRPr="004750CC">
          <w:rPr>
            <w:rFonts w:ascii="Times New Roman" w:hAnsi="Times New Roman" w:cs="Times New Roman"/>
            <w:noProof/>
            <w:bdr w:val="none" w:color="auto" w:sz="0" w:space="0" w:frame="1"/>
            <w:shd w:val="clear" w:color="auto" w:fill="FFFFFF"/>
          </w:rPr>
          <w:t>valdkonna eest vastutav minister</w:t>
        </w:r>
      </w:hyperlink>
      <w:r w:rsidR="00E97E43">
        <w:rPr>
          <w:rFonts w:ascii="Times New Roman" w:hAnsi="Times New Roman" w:cs="Times New Roman"/>
          <w:noProof/>
          <w:color w:val="202020"/>
          <w:shd w:val="clear" w:color="auto" w:fill="FFFFFF"/>
        </w:rPr>
        <w:t xml:space="preserve"> </w:t>
      </w:r>
      <w:r w:rsidRPr="008E6E2F">
        <w:rPr>
          <w:rFonts w:ascii="Times New Roman" w:hAnsi="Times New Roman" w:cs="Times New Roman"/>
          <w:noProof/>
          <w:color w:val="202020"/>
          <w:shd w:val="clear" w:color="auto" w:fill="FFFFFF"/>
        </w:rPr>
        <w:t>määrusega</w:t>
      </w:r>
      <w:r w:rsidR="00205C66">
        <w:rPr>
          <w:rFonts w:ascii="Times New Roman" w:hAnsi="Times New Roman" w:cs="Times New Roman"/>
          <w:noProof/>
          <w:color w:val="202020"/>
          <w:shd w:val="clear" w:color="auto" w:fill="FFFFFF"/>
        </w:rPr>
        <w:t>.</w:t>
      </w:r>
      <w:r w:rsidR="001C2DE4">
        <w:rPr>
          <w:rFonts w:ascii="Times New Roman" w:hAnsi="Times New Roman" w:cs="Times New Roman"/>
          <w:noProof/>
          <w:color w:val="202020"/>
          <w:shd w:val="clear" w:color="auto" w:fill="FFFFFF"/>
        </w:rPr>
        <w:t>“</w:t>
      </w:r>
      <w:r w:rsidRPr="008E6E2F">
        <w:rPr>
          <w:rFonts w:ascii="Times New Roman" w:hAnsi="Times New Roman" w:cs="Times New Roman"/>
          <w:noProof/>
          <w:color w:val="202020"/>
          <w:shd w:val="clear" w:color="auto" w:fill="FFFFFF"/>
        </w:rPr>
        <w:t>.</w:t>
      </w:r>
    </w:p>
    <w:p w:rsidR="005B0CDE" w:rsidP="00B201B4" w:rsidRDefault="005B0CDE" w14:paraId="1B0DF029" w14:textId="77777777">
      <w:pPr>
        <w:spacing w:after="0" w:line="240" w:lineRule="auto"/>
        <w:jc w:val="both"/>
        <w:rPr>
          <w:rFonts w:ascii="Times New Roman" w:hAnsi="Times New Roman" w:cs="Times New Roman"/>
          <w:noProof/>
          <w:color w:val="000000"/>
          <w:shd w:val="clear" w:color="auto" w:fill="FFFFFF"/>
        </w:rPr>
      </w:pPr>
    </w:p>
    <w:p w:rsidRPr="00380060" w:rsidR="09C2D81F" w:rsidP="79F363A9" w:rsidRDefault="71E07DC5" w14:paraId="161ACF01" w14:textId="7EBC0804">
      <w:pPr>
        <w:spacing w:after="0" w:line="240" w:lineRule="auto"/>
        <w:jc w:val="both"/>
        <w:rPr>
          <w:rFonts w:ascii="Times New Roman" w:hAnsi="Times New Roman" w:cs="Times New Roman"/>
          <w:b/>
          <w:bCs/>
          <w:noProof/>
          <w:color w:val="000000" w:themeColor="text1"/>
        </w:rPr>
      </w:pPr>
      <w:r w:rsidRPr="00380060">
        <w:rPr>
          <w:rFonts w:ascii="Times New Roman" w:hAnsi="Times New Roman" w:cs="Times New Roman"/>
          <w:b/>
          <w:bCs/>
          <w:noProof/>
          <w:color w:val="000000" w:themeColor="text1"/>
        </w:rPr>
        <w:t>§ 2. Seaduse jõustumine</w:t>
      </w:r>
    </w:p>
    <w:p w:rsidRPr="004F1228" w:rsidR="3FF27EDA" w:rsidP="3FF27EDA" w:rsidRDefault="3FF27EDA" w14:paraId="165007EB" w14:textId="3B2DAB7F">
      <w:pPr>
        <w:spacing w:after="0" w:line="240" w:lineRule="auto"/>
        <w:jc w:val="both"/>
        <w:rPr>
          <w:rFonts w:ascii="Times New Roman" w:hAnsi="Times New Roman" w:cs="Times New Roman"/>
          <w:noProof/>
        </w:rPr>
      </w:pPr>
    </w:p>
    <w:p w:rsidRPr="004F1228" w:rsidR="4828E0AC" w:rsidP="3FF27EDA" w:rsidRDefault="2971CCC6" w14:paraId="04B56290" w14:textId="47079307">
      <w:pPr>
        <w:spacing w:after="0" w:line="240" w:lineRule="auto"/>
        <w:jc w:val="both"/>
        <w:rPr>
          <w:rFonts w:ascii="Times New Roman" w:hAnsi="Times New Roman" w:cs="Times New Roman"/>
        </w:rPr>
      </w:pPr>
      <w:r w:rsidRPr="004F1228">
        <w:rPr>
          <w:rFonts w:ascii="Times New Roman" w:hAnsi="Times New Roman" w:cs="Times New Roman"/>
        </w:rPr>
        <w:t>Käesolev seadus</w:t>
      </w:r>
      <w:r w:rsidRPr="004F1228" w:rsidR="13EBC902">
        <w:rPr>
          <w:rFonts w:ascii="Times New Roman" w:hAnsi="Times New Roman" w:cs="Times New Roman"/>
        </w:rPr>
        <w:t xml:space="preserve"> jõustub</w:t>
      </w:r>
      <w:r w:rsidRPr="004F1228">
        <w:rPr>
          <w:rFonts w:ascii="Times New Roman" w:hAnsi="Times New Roman" w:cs="Times New Roman"/>
        </w:rPr>
        <w:t xml:space="preserve"> 202</w:t>
      </w:r>
      <w:r w:rsidRPr="004F1228" w:rsidR="13EBC902">
        <w:rPr>
          <w:rFonts w:ascii="Times New Roman" w:hAnsi="Times New Roman" w:cs="Times New Roman"/>
        </w:rPr>
        <w:t>6</w:t>
      </w:r>
      <w:r w:rsidRPr="004F1228">
        <w:rPr>
          <w:rFonts w:ascii="Times New Roman" w:hAnsi="Times New Roman" w:cs="Times New Roman"/>
        </w:rPr>
        <w:t>. aasta 1.</w:t>
      </w:r>
      <w:r w:rsidRPr="004F1228" w:rsidR="4D5AE94D">
        <w:rPr>
          <w:rFonts w:ascii="Times New Roman" w:hAnsi="Times New Roman" w:cs="Times New Roman"/>
        </w:rPr>
        <w:t xml:space="preserve"> juulil</w:t>
      </w:r>
      <w:r w:rsidRPr="004F1228" w:rsidR="4FE6CFA8">
        <w:rPr>
          <w:rFonts w:ascii="Times New Roman" w:hAnsi="Times New Roman" w:cs="Times New Roman"/>
        </w:rPr>
        <w:t>.</w:t>
      </w:r>
    </w:p>
    <w:p w:rsidRPr="004F1228" w:rsidR="3FF27EDA" w:rsidP="3FF27EDA" w:rsidRDefault="3FF27EDA" w14:paraId="50FC2D5F" w14:textId="266F7062">
      <w:pPr>
        <w:spacing w:after="0" w:line="240" w:lineRule="auto"/>
        <w:jc w:val="both"/>
        <w:rPr>
          <w:rFonts w:ascii="Times New Roman" w:hAnsi="Times New Roman" w:cs="Times New Roman"/>
        </w:rPr>
      </w:pPr>
    </w:p>
    <w:p w:rsidRPr="004F1228" w:rsidR="3FF27EDA" w:rsidP="3FF27EDA" w:rsidRDefault="3FF27EDA" w14:paraId="3F26D2FE" w14:textId="7C44B508">
      <w:pPr>
        <w:spacing w:after="0" w:line="240" w:lineRule="auto"/>
        <w:jc w:val="both"/>
        <w:rPr>
          <w:rFonts w:ascii="Times New Roman" w:hAnsi="Times New Roman" w:cs="Times New Roman"/>
        </w:rPr>
      </w:pPr>
    </w:p>
    <w:p w:rsidR="1EC880BB" w:rsidP="3FF27EDA" w:rsidRDefault="1EC880BB" w14:paraId="0433CF85" w14:textId="493A3DC2">
      <w:pPr>
        <w:spacing w:after="0" w:line="240" w:lineRule="auto"/>
        <w:jc w:val="both"/>
        <w:rPr>
          <w:rFonts w:ascii="Times New Roman" w:hAnsi="Times New Roman" w:eastAsia="Times New Roman" w:cs="Times New Roman"/>
          <w:noProof/>
        </w:rPr>
      </w:pPr>
      <w:r w:rsidRPr="3FF27EDA">
        <w:rPr>
          <w:rFonts w:ascii="Times New Roman" w:hAnsi="Times New Roman" w:eastAsia="Times New Roman" w:cs="Times New Roman"/>
          <w:noProof/>
        </w:rPr>
        <w:t>Lauri Hussar</w:t>
      </w:r>
    </w:p>
    <w:p w:rsidR="1EC880BB" w:rsidP="3FF27EDA" w:rsidRDefault="1EC880BB" w14:paraId="1E705B86" w14:textId="1C166217">
      <w:pPr>
        <w:spacing w:after="0" w:line="240" w:lineRule="auto"/>
        <w:jc w:val="both"/>
        <w:rPr>
          <w:rFonts w:ascii="Times New Roman" w:hAnsi="Times New Roman" w:eastAsia="Times New Roman" w:cs="Times New Roman"/>
          <w:noProof/>
        </w:rPr>
      </w:pPr>
      <w:r w:rsidRPr="3FF27EDA">
        <w:rPr>
          <w:rFonts w:ascii="Times New Roman" w:hAnsi="Times New Roman" w:eastAsia="Times New Roman" w:cs="Times New Roman"/>
          <w:noProof/>
        </w:rPr>
        <w:t xml:space="preserve">Riigikogu esimees </w:t>
      </w:r>
    </w:p>
    <w:p w:rsidR="3FF27EDA" w:rsidP="3FF27EDA" w:rsidRDefault="3FF27EDA" w14:paraId="0FA38EF2" w14:textId="0FA4E5EE">
      <w:pPr>
        <w:spacing w:after="0" w:line="240" w:lineRule="auto"/>
        <w:jc w:val="both"/>
        <w:rPr>
          <w:rFonts w:ascii="Times New Roman" w:hAnsi="Times New Roman" w:eastAsia="Times New Roman" w:cs="Times New Roman"/>
        </w:rPr>
      </w:pPr>
    </w:p>
    <w:p w:rsidR="7152342C" w:rsidP="3FF27EDA" w:rsidRDefault="7152342C" w14:paraId="7E2C1F3A" w14:textId="46ECE152">
      <w:pPr>
        <w:spacing w:after="0" w:line="240" w:lineRule="auto"/>
        <w:jc w:val="both"/>
        <w:rPr>
          <w:rFonts w:ascii="Times New Roman" w:hAnsi="Times New Roman" w:eastAsia="Times New Roman" w:cs="Times New Roman"/>
        </w:rPr>
      </w:pPr>
      <w:r w:rsidRPr="3FF27EDA">
        <w:rPr>
          <w:rFonts w:ascii="Times New Roman" w:hAnsi="Times New Roman" w:eastAsia="Times New Roman" w:cs="Times New Roman"/>
        </w:rPr>
        <w:t>T</w:t>
      </w:r>
      <w:r w:rsidRPr="3FF27EDA" w:rsidR="1EC880BB">
        <w:rPr>
          <w:rFonts w:ascii="Times New Roman" w:hAnsi="Times New Roman" w:eastAsia="Times New Roman" w:cs="Times New Roman"/>
        </w:rPr>
        <w:t xml:space="preserve">allinn, </w:t>
      </w:r>
      <w:r w:rsidRPr="3FF27EDA" w:rsidR="3933723B">
        <w:rPr>
          <w:rFonts w:ascii="Times New Roman" w:hAnsi="Times New Roman" w:eastAsia="Times New Roman" w:cs="Times New Roman"/>
        </w:rPr>
        <w:t xml:space="preserve">                          </w:t>
      </w:r>
      <w:r w:rsidRPr="3FF27EDA" w:rsidR="1EC880BB">
        <w:rPr>
          <w:rFonts w:ascii="Times New Roman" w:hAnsi="Times New Roman" w:eastAsia="Times New Roman" w:cs="Times New Roman"/>
        </w:rPr>
        <w:t>202</w:t>
      </w:r>
      <w:r w:rsidRPr="3FF27EDA" w:rsidR="2FD0C651">
        <w:rPr>
          <w:rFonts w:ascii="Times New Roman" w:hAnsi="Times New Roman" w:eastAsia="Times New Roman" w:cs="Times New Roman"/>
        </w:rPr>
        <w:t>5</w:t>
      </w:r>
      <w:r w:rsidRPr="3FF27EDA" w:rsidR="1EC880BB">
        <w:rPr>
          <w:rFonts w:ascii="Times New Roman" w:hAnsi="Times New Roman" w:eastAsia="Times New Roman" w:cs="Times New Roman"/>
        </w:rPr>
        <w:t>. a</w:t>
      </w:r>
    </w:p>
    <w:p w:rsidR="3FF27EDA" w:rsidP="3FF27EDA" w:rsidRDefault="3FF27EDA" w14:paraId="6A9FCB09" w14:textId="12208E41">
      <w:pPr>
        <w:spacing w:after="0" w:line="240" w:lineRule="auto"/>
        <w:jc w:val="both"/>
        <w:rPr>
          <w:rFonts w:ascii="Times New Roman" w:hAnsi="Times New Roman" w:eastAsia="Times New Roman" w:cs="Times New Roman"/>
        </w:rPr>
      </w:pPr>
    </w:p>
    <w:p w:rsidR="0067040B" w:rsidP="00B707B1" w:rsidRDefault="1EC880BB" w14:paraId="1BF272E8" w14:textId="1EF77634">
      <w:pPr>
        <w:pBdr>
          <w:top w:val="single" w:color="auto" w:sz="4" w:space="1"/>
        </w:pBdr>
        <w:spacing w:after="0" w:line="240" w:lineRule="auto"/>
        <w:jc w:val="both"/>
        <w:rPr>
          <w:rFonts w:ascii="Times New Roman" w:hAnsi="Times New Roman" w:eastAsia="Times New Roman" w:cs="Times New Roman"/>
        </w:rPr>
      </w:pPr>
      <w:r w:rsidRPr="3FF27EDA">
        <w:rPr>
          <w:rFonts w:ascii="Times New Roman" w:hAnsi="Times New Roman" w:eastAsia="Times New Roman" w:cs="Times New Roman"/>
        </w:rPr>
        <w:t xml:space="preserve">Algatab Vabariigi Valitsus </w:t>
      </w:r>
      <w:r w:rsidRPr="3FF27EDA" w:rsidR="6BC79FF2">
        <w:rPr>
          <w:rFonts w:ascii="Times New Roman" w:hAnsi="Times New Roman" w:eastAsia="Times New Roman" w:cs="Times New Roman"/>
        </w:rPr>
        <w:t xml:space="preserve">                </w:t>
      </w:r>
      <w:r w:rsidRPr="3FF27EDA">
        <w:rPr>
          <w:rFonts w:ascii="Times New Roman" w:hAnsi="Times New Roman" w:eastAsia="Times New Roman" w:cs="Times New Roman"/>
        </w:rPr>
        <w:t>202</w:t>
      </w:r>
      <w:r w:rsidRPr="3FF27EDA" w:rsidR="0C11709F">
        <w:rPr>
          <w:rFonts w:ascii="Times New Roman" w:hAnsi="Times New Roman" w:eastAsia="Times New Roman" w:cs="Times New Roman"/>
        </w:rPr>
        <w:t>5</w:t>
      </w:r>
      <w:r w:rsidRPr="3FF27EDA">
        <w:rPr>
          <w:rFonts w:ascii="Times New Roman" w:hAnsi="Times New Roman" w:eastAsia="Times New Roman" w:cs="Times New Roman"/>
        </w:rPr>
        <w:t>. a</w:t>
      </w:r>
    </w:p>
    <w:sectPr w:rsidR="0067040B" w:rsidSect="000866B9">
      <w:footerReference w:type="default" r:id="rId16"/>
      <w:pgSz w:w="11906" w:h="16838" w:orient="portrait"/>
      <w:pgMar w:top="1134" w:right="1134" w:bottom="1134" w:left="1701" w:header="709" w:footer="709"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nitials="MK" w:author="Mari Koik - JUSTDIGI" w:date="2025-10-16T12:51:00Z" w:id="2">
    <w:p w:rsidR="00CB00BF" w:rsidP="00CB00BF" w:rsidRDefault="00CB00BF" w14:paraId="53C798BF" w14:textId="77777777">
      <w:pPr>
        <w:pStyle w:val="Kommentaaritekst"/>
      </w:pPr>
      <w:r>
        <w:rPr>
          <w:rStyle w:val="Kommentaariviide"/>
        </w:rPr>
        <w:annotationRef/>
      </w:r>
      <w:r>
        <w:t>Selles tähenduses on seadustes kasutatud pigem seda sõna.</w:t>
      </w:r>
    </w:p>
  </w:comment>
  <w:comment w:initials="MK" w:author="Mari Koik - JUSTDIGI" w:date="2025-10-16T13:03:00Z" w:id="6">
    <w:p w:rsidR="00D32BCB" w:rsidP="00D32BCB" w:rsidRDefault="00D32BCB" w14:paraId="200FA375" w14:textId="77777777">
      <w:pPr>
        <w:pStyle w:val="Kommentaaritekst"/>
      </w:pPr>
      <w:r>
        <w:rPr>
          <w:rStyle w:val="Kommentaariviide"/>
        </w:rPr>
        <w:annotationRef/>
      </w:r>
      <w:r>
        <w:t>Üks sulg ära</w:t>
      </w:r>
    </w:p>
  </w:comment>
  <w:comment w:initials="MK" w:author="Mari Koik - JUSTDIGI" w:date="2025-10-16T12:29:00Z" w:id="8">
    <w:p w:rsidR="00C83D30" w:rsidP="00C83D30" w:rsidRDefault="00E815C0" w14:paraId="285CDA05" w14:textId="1E64856D">
      <w:pPr>
        <w:pStyle w:val="Kommentaaritekst"/>
      </w:pPr>
      <w:r>
        <w:rPr>
          <w:rStyle w:val="Kommentaariviide"/>
        </w:rPr>
        <w:annotationRef/>
      </w:r>
      <w:r w:rsidR="00C83D30">
        <w:t>HÕNTE käsiraamatu § 18 lg 7 p 6: ".. loetelu punktide vahele ei paigutata eraldi lauset. .. korrektseks sõnastamiseks on .. eraldi paragrahv või selle lõige."</w:t>
      </w:r>
    </w:p>
  </w:comment>
  <w:comment w:initials="MK" w:author="Mari Koik - JUSTDIGI" w:date="2025-10-16T13:02:00Z" w:id="20">
    <w:p w:rsidR="00D32BCB" w:rsidP="00D32BCB" w:rsidRDefault="00D32BCB" w14:paraId="69D2E29C" w14:textId="77777777">
      <w:pPr>
        <w:pStyle w:val="Kommentaaritekst"/>
      </w:pPr>
      <w:r>
        <w:rPr>
          <w:rStyle w:val="Kommentaariviide"/>
        </w:rPr>
        <w:annotationRef/>
      </w:r>
      <w:r>
        <w:t xml:space="preserve">Kuna allpool on </w:t>
      </w:r>
      <w:r>
        <w:rPr>
          <w:i/>
          <w:iCs/>
        </w:rPr>
        <w:t>terviseameti</w:t>
      </w:r>
      <w:r>
        <w:rPr>
          <w:i/>
          <w:iCs/>
          <w:u w:val="single"/>
        </w:rPr>
        <w:t>le</w:t>
      </w:r>
      <w:r>
        <w:t xml:space="preserve">, st alaleütlev, tuleb kasutada sõna </w:t>
      </w:r>
      <w:r>
        <w:rPr>
          <w:i/>
          <w:iCs/>
        </w:rPr>
        <w:t>teatama</w:t>
      </w:r>
      <w:r>
        <w:t>. Teatama kellele, teavitama keda.</w:t>
      </w:r>
    </w:p>
  </w:comment>
  <w:comment xmlns:w="http://schemas.openxmlformats.org/wordprocessingml/2006/main" w:initials="MJ" w:author="Markus Ühtigi - JUSTDIGI" w:date="2025-10-20T15:55:39" w:id="323778230">
    <w:p xmlns:w14="http://schemas.microsoft.com/office/word/2010/wordml" xmlns:w="http://schemas.openxmlformats.org/wordprocessingml/2006/main" w:rsidR="5D7D6A5A" w:rsidRDefault="2EFF4F48" w14:paraId="534A0DDB" w14:textId="1773FECA">
      <w:pPr>
        <w:pStyle w:val="CommentText"/>
      </w:pPr>
      <w:r>
        <w:rPr>
          <w:rStyle w:val="CommentReference"/>
        </w:rPr>
        <w:annotationRef/>
      </w:r>
      <w:r w:rsidRPr="53E4695B" w:rsidR="5EAEE6BC">
        <w:t>Peab olema "täiendamine".</w:t>
      </w:r>
    </w:p>
  </w:comment>
  <w:comment xmlns:w="http://schemas.openxmlformats.org/wordprocessingml/2006/main" w:initials="MJ" w:author="Markus Ühtigi - JUSTDIGI" w:date="2025-10-20T15:58:40" w:id="1389695476">
    <w:p xmlns:w14="http://schemas.microsoft.com/office/word/2010/wordml" xmlns:w="http://schemas.openxmlformats.org/wordprocessingml/2006/main" w:rsidR="1A70F830" w:rsidRDefault="12D97EC9" w14:paraId="3F7FC384" w14:textId="5DEC2DAA">
      <w:pPr>
        <w:pStyle w:val="CommentText"/>
      </w:pPr>
      <w:r>
        <w:rPr>
          <w:rStyle w:val="CommentReference"/>
        </w:rPr>
        <w:annotationRef/>
      </w:r>
      <w:r w:rsidRPr="69A418F5" w:rsidR="1F17EC94">
        <w:t>HÕNTE § 25 lg 2 kohaselt ei kavandata loetelu punkti lisasätteid. Seega tuleks need laused siit ära võtta (ja lisada nt lõike 4 järele).</w:t>
      </w:r>
    </w:p>
  </w:comment>
  <w:comment xmlns:w="http://schemas.openxmlformats.org/wordprocessingml/2006/main" w:initials="MJ" w:author="Markus Ühtigi - JUSTDIGI" w:date="2025-10-20T16:07:17" w:id="1670527433">
    <w:p xmlns:w14="http://schemas.microsoft.com/office/word/2010/wordml" xmlns:w="http://schemas.openxmlformats.org/wordprocessingml/2006/main" w:rsidR="20E5FB5C" w:rsidRDefault="6F809F6D" w14:paraId="5E4CE505" w14:textId="63AFC8D8">
      <w:pPr>
        <w:pStyle w:val="CommentText"/>
      </w:pPr>
      <w:r>
        <w:rPr>
          <w:rStyle w:val="CommentReference"/>
        </w:rPr>
        <w:annotationRef/>
      </w:r>
      <w:r w:rsidRPr="580BF572" w:rsidR="01106F0F">
        <w:t>Kui patsient ei ole otsustusvõimeline § 3(3) mõttes, siis kuidas oleks ta võimeline kirjalikult esitama märkuseid ohjeldusmeetme rakendamise kohta?</w:t>
      </w:r>
    </w:p>
  </w:comment>
  <w:comment xmlns:w="http://schemas.openxmlformats.org/wordprocessingml/2006/main" w:initials="MJ" w:author="Markus Ühtigi - JUSTDIGI" w:date="2025-10-20T16:42:18" w:id="877620652">
    <w:p xmlns:w14="http://schemas.microsoft.com/office/word/2010/wordml" xmlns:w="http://schemas.openxmlformats.org/wordprocessingml/2006/main" w:rsidR="7E26B8FF" w:rsidRDefault="0E8C9E04" w14:paraId="22BA0689" w14:textId="606B1A21">
      <w:pPr>
        <w:pStyle w:val="CommentText"/>
      </w:pPr>
      <w:r>
        <w:rPr>
          <w:rStyle w:val="CommentReference"/>
        </w:rPr>
        <w:annotationRef/>
      </w:r>
      <w:r w:rsidRPr="00226184" w:rsidR="0F64790D">
        <w:t>Teeme ettepaneku liita § 3(5) §-ga 3(4) ning paragrahvi pealkirja lõppu lisada "ja dokumenteerimine". Paragrahvi 3(5) lg-d 1 ja 2 esitada § 3(4) lg-tena 3 ja 4 ning § 3(4) esitada viimasena ja selles sõna "sageduse" järel lisada sõnad "ja dokumenteerimise nõuded". Selline liitmine oleks vajalik, sest siis saab volitusnormi jälgimise regulatsiooni kohta ka liita ühtsed dokumenteerimise nõude sätted, mis seni eelnõus puuduvad.</w:t>
      </w:r>
    </w:p>
  </w:comment>
  <w:comment xmlns:w="http://schemas.openxmlformats.org/wordprocessingml/2006/main" w:initials="MJ" w:author="Markus Ühtigi - JUSTDIGI" w:date="2025-10-20T16:43:41" w:id="562665777">
    <w:p xmlns:w14="http://schemas.microsoft.com/office/word/2010/wordml" xmlns:w="http://schemas.openxmlformats.org/wordprocessingml/2006/main" w:rsidR="7BADFC78" w:rsidRDefault="36AAADB6" w14:paraId="17CACE3A" w14:textId="5DB30B21">
      <w:pPr>
        <w:pStyle w:val="CommentText"/>
      </w:pPr>
      <w:r>
        <w:rPr>
          <w:rStyle w:val="CommentReference"/>
        </w:rPr>
        <w:annotationRef/>
      </w:r>
      <w:r w:rsidRPr="1CBD7E43" w:rsidR="713177F4">
        <w:t>Asendada § 3(6)-ga, vt allpool paragrahvide liitmist puudutav kommentaar.</w:t>
      </w:r>
    </w:p>
  </w:comment>
</w:comments>
</file>

<file path=word/commentsExtended.xml><?xml version="1.0" encoding="utf-8"?>
<w15:commentsEx xmlns:mc="http://schemas.openxmlformats.org/markup-compatibility/2006" xmlns:w15="http://schemas.microsoft.com/office/word/2012/wordml" mc:Ignorable="w15">
  <w15:commentEx w15:done="0" w15:paraId="53C798BF"/>
  <w15:commentEx w15:done="0" w15:paraId="200FA375"/>
  <w15:commentEx w15:done="0" w15:paraId="285CDA05"/>
  <w15:commentEx w15:done="0" w15:paraId="69D2E29C"/>
  <w15:commentEx w15:done="0" w15:paraId="534A0DDB"/>
  <w15:commentEx w15:done="0" w15:paraId="3F7FC384"/>
  <w15:commentEx w15:done="0" w15:paraId="5E4CE505"/>
  <w15:commentEx w15:done="0" w15:paraId="22BA0689"/>
  <w15:commentEx w15:done="0" w15:paraId="17CACE3A"/>
</w15:commentsEx>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1D09AE31" w16cex:dateUtc="2025-10-16T09:51:00Z"/>
  <w16cex:commentExtensible w16cex:durableId="44406679" w16cex:dateUtc="2025-10-16T10:03:00Z"/>
  <w16cex:commentExtensible w16cex:durableId="7D1E9A7D" w16cex:dateUtc="2025-10-16T09:29:00Z"/>
  <w16cex:commentExtensible w16cex:durableId="0543F003" w16cex:dateUtc="2025-10-16T10:02:00Z"/>
  <w16cex:commentExtensible w16cex:durableId="2DC3F666" w16cex:dateUtc="2025-10-20T12:55:39.176Z"/>
  <w16cex:commentExtensible w16cex:durableId="2C594C35" w16cex:dateUtc="2025-10-20T12:58:40.35Z"/>
  <w16cex:commentExtensible w16cex:durableId="3F652498" w16cex:dateUtc="2025-10-20T13:07:17.832Z"/>
  <w16cex:commentExtensible w16cex:durableId="52A3C2F9" w16cex:dateUtc="2025-10-20T13:42:18.341Z"/>
  <w16cex:commentExtensible w16cex:durableId="2AF62B82" w16cex:dateUtc="2025-10-20T13:43:41.905Z"/>
</w16cex:commentsExtensible>
</file>

<file path=word/commentsIds.xml><?xml version="1.0" encoding="utf-8"?>
<w16cid:commentsIds xmlns:mc="http://schemas.openxmlformats.org/markup-compatibility/2006" xmlns:w16cid="http://schemas.microsoft.com/office/word/2016/wordml/cid" mc:Ignorable="w16cid">
  <w16cid:commentId w16cid:paraId="53C798BF" w16cid:durableId="1D09AE31"/>
  <w16cid:commentId w16cid:paraId="200FA375" w16cid:durableId="44406679"/>
  <w16cid:commentId w16cid:paraId="285CDA05" w16cid:durableId="7D1E9A7D"/>
  <w16cid:commentId w16cid:paraId="69D2E29C" w16cid:durableId="0543F003"/>
  <w16cid:commentId w16cid:paraId="534A0DDB" w16cid:durableId="2DC3F666"/>
  <w16cid:commentId w16cid:paraId="3F7FC384" w16cid:durableId="2C594C35"/>
  <w16cid:commentId w16cid:paraId="5E4CE505" w16cid:durableId="3F652498"/>
  <w16cid:commentId w16cid:paraId="22BA0689" w16cid:durableId="52A3C2F9"/>
  <w16cid:commentId w16cid:paraId="17CACE3A" w16cid:durableId="2AF62B82"/>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962E81" w:rsidP="003B355A" w:rsidRDefault="00962E81" w14:paraId="32756B40" w14:textId="77777777">
      <w:pPr>
        <w:spacing w:after="0" w:line="240" w:lineRule="auto"/>
      </w:pPr>
      <w:r>
        <w:separator/>
      </w:r>
    </w:p>
  </w:endnote>
  <w:endnote w:type="continuationSeparator" w:id="0">
    <w:p w:rsidR="00962E81" w:rsidP="003B355A" w:rsidRDefault="00962E81" w14:paraId="68B7A4D6" w14:textId="77777777">
      <w:pPr>
        <w:spacing w:after="0" w:line="240" w:lineRule="auto"/>
      </w:pPr>
      <w:r>
        <w:continuationSeparator/>
      </w:r>
    </w:p>
  </w:endnote>
  <w:endnote w:type="continuationNotice" w:id="1">
    <w:p w:rsidR="00962E81" w:rsidRDefault="00962E81" w14:paraId="531509B0"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rial">
    <w:panose1 w:val="020B0604020202020204"/>
    <w:charset w:val="BA"/>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40572370"/>
      <w:docPartObj>
        <w:docPartGallery w:val="Page Numbers (Bottom of Page)"/>
        <w:docPartUnique/>
      </w:docPartObj>
    </w:sdtPr>
    <w:sdtEndPr/>
    <w:sdtContent>
      <w:p w:rsidR="003B355A" w:rsidRDefault="003B355A" w14:paraId="1A64EB62" w14:textId="16F9EDB6">
        <w:pPr>
          <w:pStyle w:val="Jalus"/>
          <w:jc w:val="center"/>
        </w:pPr>
        <w:r>
          <w:fldChar w:fldCharType="begin"/>
        </w:r>
        <w:r>
          <w:instrText>PAGE   \* MERGEFORMAT</w:instrText>
        </w:r>
        <w:r>
          <w:fldChar w:fldCharType="separate"/>
        </w:r>
        <w:r>
          <w:t>2</w:t>
        </w:r>
        <w:r>
          <w:fldChar w:fldCharType="end"/>
        </w:r>
      </w:p>
    </w:sdtContent>
  </w:sdt>
  <w:p w:rsidR="003B355A" w:rsidRDefault="003B355A" w14:paraId="6AF85D2B" w14:textId="77777777">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962E81" w:rsidP="003B355A" w:rsidRDefault="00962E81" w14:paraId="474C5102" w14:textId="77777777">
      <w:pPr>
        <w:spacing w:after="0" w:line="240" w:lineRule="auto"/>
      </w:pPr>
      <w:r>
        <w:separator/>
      </w:r>
    </w:p>
  </w:footnote>
  <w:footnote w:type="continuationSeparator" w:id="0">
    <w:p w:rsidR="00962E81" w:rsidP="003B355A" w:rsidRDefault="00962E81" w14:paraId="24A1EF36" w14:textId="77777777">
      <w:pPr>
        <w:spacing w:after="0" w:line="240" w:lineRule="auto"/>
      </w:pPr>
      <w:r>
        <w:continuationSeparator/>
      </w:r>
    </w:p>
  </w:footnote>
  <w:footnote w:type="continuationNotice" w:id="1">
    <w:p w:rsidR="00962E81" w:rsidRDefault="00962E81" w14:paraId="2C826BEC" w14:textId="77777777">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1BD588F"/>
    <w:multiLevelType w:val="hybridMultilevel"/>
    <w:tmpl w:val="324E6742"/>
    <w:lvl w:ilvl="0" w:tplc="7BA62E14">
      <w:start w:val="1"/>
      <w:numFmt w:val="decimal"/>
      <w:lvlText w:val="(%1)"/>
      <w:lvlJc w:val="left"/>
      <w:pPr>
        <w:ind w:left="480" w:hanging="360"/>
      </w:pPr>
      <w:rPr>
        <w:rFonts w:hint="default"/>
      </w:rPr>
    </w:lvl>
    <w:lvl w:ilvl="1" w:tplc="04250019" w:tentative="1">
      <w:start w:val="1"/>
      <w:numFmt w:val="lowerLetter"/>
      <w:lvlText w:val="%2."/>
      <w:lvlJc w:val="left"/>
      <w:pPr>
        <w:ind w:left="1200" w:hanging="360"/>
      </w:pPr>
    </w:lvl>
    <w:lvl w:ilvl="2" w:tplc="0425001B" w:tentative="1">
      <w:start w:val="1"/>
      <w:numFmt w:val="lowerRoman"/>
      <w:lvlText w:val="%3."/>
      <w:lvlJc w:val="right"/>
      <w:pPr>
        <w:ind w:left="1920" w:hanging="180"/>
      </w:pPr>
    </w:lvl>
    <w:lvl w:ilvl="3" w:tplc="0425000F" w:tentative="1">
      <w:start w:val="1"/>
      <w:numFmt w:val="decimal"/>
      <w:lvlText w:val="%4."/>
      <w:lvlJc w:val="left"/>
      <w:pPr>
        <w:ind w:left="2640" w:hanging="360"/>
      </w:pPr>
    </w:lvl>
    <w:lvl w:ilvl="4" w:tplc="04250019" w:tentative="1">
      <w:start w:val="1"/>
      <w:numFmt w:val="lowerLetter"/>
      <w:lvlText w:val="%5."/>
      <w:lvlJc w:val="left"/>
      <w:pPr>
        <w:ind w:left="3360" w:hanging="360"/>
      </w:pPr>
    </w:lvl>
    <w:lvl w:ilvl="5" w:tplc="0425001B" w:tentative="1">
      <w:start w:val="1"/>
      <w:numFmt w:val="lowerRoman"/>
      <w:lvlText w:val="%6."/>
      <w:lvlJc w:val="right"/>
      <w:pPr>
        <w:ind w:left="4080" w:hanging="180"/>
      </w:pPr>
    </w:lvl>
    <w:lvl w:ilvl="6" w:tplc="0425000F" w:tentative="1">
      <w:start w:val="1"/>
      <w:numFmt w:val="decimal"/>
      <w:lvlText w:val="%7."/>
      <w:lvlJc w:val="left"/>
      <w:pPr>
        <w:ind w:left="4800" w:hanging="360"/>
      </w:pPr>
    </w:lvl>
    <w:lvl w:ilvl="7" w:tplc="04250019" w:tentative="1">
      <w:start w:val="1"/>
      <w:numFmt w:val="lowerLetter"/>
      <w:lvlText w:val="%8."/>
      <w:lvlJc w:val="left"/>
      <w:pPr>
        <w:ind w:left="5520" w:hanging="360"/>
      </w:pPr>
    </w:lvl>
    <w:lvl w:ilvl="8" w:tplc="0425001B" w:tentative="1">
      <w:start w:val="1"/>
      <w:numFmt w:val="lowerRoman"/>
      <w:lvlText w:val="%9."/>
      <w:lvlJc w:val="right"/>
      <w:pPr>
        <w:ind w:left="6240" w:hanging="180"/>
      </w:pPr>
    </w:lvl>
  </w:abstractNum>
  <w:abstractNum w:abstractNumId="1" w15:restartNumberingAfterBreak="0">
    <w:nsid w:val="32580E97"/>
    <w:multiLevelType w:val="hybridMultilevel"/>
    <w:tmpl w:val="56BCD0E6"/>
    <w:lvl w:ilvl="0" w:tplc="43EC02A8">
      <w:start w:val="1"/>
      <w:numFmt w:val="decimal"/>
      <w:lvlText w:val="%1)"/>
      <w:lvlJc w:val="left"/>
      <w:pPr>
        <w:ind w:left="720" w:hanging="360"/>
      </w:pPr>
      <w:rPr>
        <w:rFonts w:hint="default"/>
        <w:b/>
        <w:color w:val="000000" w:themeColor="text1"/>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53103364"/>
    <w:multiLevelType w:val="hybridMultilevel"/>
    <w:tmpl w:val="BF8859E8"/>
    <w:lvl w:ilvl="0" w:tplc="769A8628">
      <w:start w:val="1"/>
      <w:numFmt w:val="decimal"/>
      <w:lvlText w:val="(2)"/>
      <w:lvlJc w:val="left"/>
      <w:pPr>
        <w:ind w:left="720" w:hanging="360"/>
      </w:pPr>
    </w:lvl>
    <w:lvl w:ilvl="1" w:tplc="1C1EFC3C">
      <w:start w:val="1"/>
      <w:numFmt w:val="lowerLetter"/>
      <w:lvlText w:val="%2."/>
      <w:lvlJc w:val="left"/>
      <w:pPr>
        <w:ind w:left="1440" w:hanging="360"/>
      </w:pPr>
    </w:lvl>
    <w:lvl w:ilvl="2" w:tplc="3CAE6A8C">
      <w:start w:val="1"/>
      <w:numFmt w:val="lowerRoman"/>
      <w:lvlText w:val="%3."/>
      <w:lvlJc w:val="right"/>
      <w:pPr>
        <w:ind w:left="2160" w:hanging="180"/>
      </w:pPr>
    </w:lvl>
    <w:lvl w:ilvl="3" w:tplc="1A6AAB56">
      <w:start w:val="1"/>
      <w:numFmt w:val="decimal"/>
      <w:lvlText w:val="%4."/>
      <w:lvlJc w:val="left"/>
      <w:pPr>
        <w:ind w:left="2880" w:hanging="360"/>
      </w:pPr>
    </w:lvl>
    <w:lvl w:ilvl="4" w:tplc="B4BE690C">
      <w:start w:val="1"/>
      <w:numFmt w:val="lowerLetter"/>
      <w:lvlText w:val="%5."/>
      <w:lvlJc w:val="left"/>
      <w:pPr>
        <w:ind w:left="3600" w:hanging="360"/>
      </w:pPr>
    </w:lvl>
    <w:lvl w:ilvl="5" w:tplc="636A5DAE">
      <w:start w:val="1"/>
      <w:numFmt w:val="lowerRoman"/>
      <w:lvlText w:val="%6."/>
      <w:lvlJc w:val="right"/>
      <w:pPr>
        <w:ind w:left="4320" w:hanging="180"/>
      </w:pPr>
    </w:lvl>
    <w:lvl w:ilvl="6" w:tplc="3456483C">
      <w:start w:val="1"/>
      <w:numFmt w:val="decimal"/>
      <w:lvlText w:val="%7."/>
      <w:lvlJc w:val="left"/>
      <w:pPr>
        <w:ind w:left="5040" w:hanging="360"/>
      </w:pPr>
    </w:lvl>
    <w:lvl w:ilvl="7" w:tplc="9C9A6A5C">
      <w:start w:val="1"/>
      <w:numFmt w:val="lowerLetter"/>
      <w:lvlText w:val="%8."/>
      <w:lvlJc w:val="left"/>
      <w:pPr>
        <w:ind w:left="5760" w:hanging="360"/>
      </w:pPr>
    </w:lvl>
    <w:lvl w:ilvl="8" w:tplc="B58A0AD6">
      <w:start w:val="1"/>
      <w:numFmt w:val="lowerRoman"/>
      <w:lvlText w:val="%9."/>
      <w:lvlJc w:val="right"/>
      <w:pPr>
        <w:ind w:left="6480" w:hanging="180"/>
      </w:pPr>
    </w:lvl>
  </w:abstractNum>
  <w:abstractNum w:abstractNumId="3" w15:restartNumberingAfterBreak="0">
    <w:nsid w:val="62077D66"/>
    <w:multiLevelType w:val="hybridMultilevel"/>
    <w:tmpl w:val="4AD0A36C"/>
    <w:lvl w:ilvl="0" w:tplc="497EEEEA">
      <w:start w:val="1"/>
      <w:numFmt w:val="decimal"/>
      <w:lvlText w:val="(%1)"/>
      <w:lvlJc w:val="left"/>
      <w:pPr>
        <w:ind w:left="720" w:hanging="360"/>
      </w:pPr>
      <w:rPr>
        <w:rFonts w:hint="default"/>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1266882001">
    <w:abstractNumId w:val="2"/>
  </w:num>
  <w:num w:numId="2" w16cid:durableId="689798937">
    <w:abstractNumId w:val="0"/>
  </w:num>
  <w:num w:numId="3" w16cid:durableId="892158730">
    <w:abstractNumId w:val="1"/>
  </w:num>
  <w:num w:numId="4" w16cid:durableId="1594123761">
    <w:abstractNumId w:val="3"/>
  </w:num>
</w:numbering>
</file>

<file path=word/people.xml><?xml version="1.0" encoding="utf-8"?>
<w15:people xmlns:mc="http://schemas.openxmlformats.org/markup-compatibility/2006" xmlns:w15="http://schemas.microsoft.com/office/word/2012/wordml" mc:Ignorable="w15">
  <w15:person w15:author="Mari Koik - JUSTDIGI">
    <w15:presenceInfo w15:providerId="AD" w15:userId="S::mari.koik@justdigi.ee::872c8bc6-69a5-4ae0-a58c-3206306eda7f"/>
  </w15:person>
  <w15:person w15:author="Markus Ühtigi - JUSTDIGI">
    <w15:presenceInfo w15:providerId="AD" w15:userId="S::markus.yhtigi@justdigi.ee::e1f19cc9-ee5a-433d-8ca6-434617a5ebbf"/>
  </w15:person>
  <w15:person w15:author="Markus Ühtigi - JUSTDIGI">
    <w15:presenceInfo w15:providerId="AD" w15:userId="S::markus.yhtigi@justdigi.ee::e1f19cc9-ee5a-433d-8ca6-434617a5ebb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0"/>
  <w:proofState w:spelling="clean" w:grammar="dirty"/>
  <w:trackRevisions w:val="true"/>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46DC"/>
    <w:rsid w:val="0000328D"/>
    <w:rsid w:val="000047F2"/>
    <w:rsid w:val="00004FDD"/>
    <w:rsid w:val="000068CC"/>
    <w:rsid w:val="00006C53"/>
    <w:rsid w:val="00010562"/>
    <w:rsid w:val="0001362B"/>
    <w:rsid w:val="000138F6"/>
    <w:rsid w:val="00016969"/>
    <w:rsid w:val="00020C65"/>
    <w:rsid w:val="00022A00"/>
    <w:rsid w:val="00023FF2"/>
    <w:rsid w:val="00033357"/>
    <w:rsid w:val="00035A07"/>
    <w:rsid w:val="00035C02"/>
    <w:rsid w:val="00036DEF"/>
    <w:rsid w:val="00037940"/>
    <w:rsid w:val="0004023C"/>
    <w:rsid w:val="000425F5"/>
    <w:rsid w:val="00042BF2"/>
    <w:rsid w:val="000446CF"/>
    <w:rsid w:val="00046DA9"/>
    <w:rsid w:val="0004787F"/>
    <w:rsid w:val="000519DD"/>
    <w:rsid w:val="000530D6"/>
    <w:rsid w:val="000561EE"/>
    <w:rsid w:val="00057CEA"/>
    <w:rsid w:val="000633E6"/>
    <w:rsid w:val="000686FC"/>
    <w:rsid w:val="000703B7"/>
    <w:rsid w:val="00072A2E"/>
    <w:rsid w:val="000757F5"/>
    <w:rsid w:val="000818FA"/>
    <w:rsid w:val="000839FF"/>
    <w:rsid w:val="00086334"/>
    <w:rsid w:val="00086389"/>
    <w:rsid w:val="000866B9"/>
    <w:rsid w:val="0008690C"/>
    <w:rsid w:val="00086F93"/>
    <w:rsid w:val="00090788"/>
    <w:rsid w:val="00090F5F"/>
    <w:rsid w:val="000917EB"/>
    <w:rsid w:val="000932FF"/>
    <w:rsid w:val="0009376A"/>
    <w:rsid w:val="00097A88"/>
    <w:rsid w:val="000A5A77"/>
    <w:rsid w:val="000A779C"/>
    <w:rsid w:val="000B03DE"/>
    <w:rsid w:val="000B42AB"/>
    <w:rsid w:val="000B6B02"/>
    <w:rsid w:val="000C1ABD"/>
    <w:rsid w:val="000C1AE9"/>
    <w:rsid w:val="000C4F9E"/>
    <w:rsid w:val="000D1F82"/>
    <w:rsid w:val="000D3E48"/>
    <w:rsid w:val="000D5125"/>
    <w:rsid w:val="000D58F3"/>
    <w:rsid w:val="000D5E25"/>
    <w:rsid w:val="000D72C3"/>
    <w:rsid w:val="000E14BD"/>
    <w:rsid w:val="000E160F"/>
    <w:rsid w:val="000E330C"/>
    <w:rsid w:val="000E3352"/>
    <w:rsid w:val="000F02CE"/>
    <w:rsid w:val="000F0B69"/>
    <w:rsid w:val="000F35DB"/>
    <w:rsid w:val="000F5450"/>
    <w:rsid w:val="00101027"/>
    <w:rsid w:val="00101651"/>
    <w:rsid w:val="00101C91"/>
    <w:rsid w:val="00111871"/>
    <w:rsid w:val="00113911"/>
    <w:rsid w:val="0011442E"/>
    <w:rsid w:val="0011452E"/>
    <w:rsid w:val="00115507"/>
    <w:rsid w:val="00116642"/>
    <w:rsid w:val="00117C69"/>
    <w:rsid w:val="00120E48"/>
    <w:rsid w:val="00121003"/>
    <w:rsid w:val="001238C5"/>
    <w:rsid w:val="00123966"/>
    <w:rsid w:val="00130C51"/>
    <w:rsid w:val="00130CED"/>
    <w:rsid w:val="001313CC"/>
    <w:rsid w:val="00134A97"/>
    <w:rsid w:val="00134BB5"/>
    <w:rsid w:val="00135777"/>
    <w:rsid w:val="0013713C"/>
    <w:rsid w:val="001409CE"/>
    <w:rsid w:val="00140F3E"/>
    <w:rsid w:val="00142C71"/>
    <w:rsid w:val="0014498F"/>
    <w:rsid w:val="00146ADB"/>
    <w:rsid w:val="00147D9D"/>
    <w:rsid w:val="00150A3F"/>
    <w:rsid w:val="00152561"/>
    <w:rsid w:val="001525B6"/>
    <w:rsid w:val="0015322B"/>
    <w:rsid w:val="00153988"/>
    <w:rsid w:val="00154C49"/>
    <w:rsid w:val="00160468"/>
    <w:rsid w:val="0016341F"/>
    <w:rsid w:val="0016558D"/>
    <w:rsid w:val="0017198A"/>
    <w:rsid w:val="00173884"/>
    <w:rsid w:val="001740BB"/>
    <w:rsid w:val="00174E50"/>
    <w:rsid w:val="00175B83"/>
    <w:rsid w:val="00177D3D"/>
    <w:rsid w:val="00180895"/>
    <w:rsid w:val="00180CD3"/>
    <w:rsid w:val="00180E6D"/>
    <w:rsid w:val="00182471"/>
    <w:rsid w:val="00182651"/>
    <w:rsid w:val="00182AFF"/>
    <w:rsid w:val="00182C2D"/>
    <w:rsid w:val="00185B2B"/>
    <w:rsid w:val="0018720F"/>
    <w:rsid w:val="001875CC"/>
    <w:rsid w:val="00194938"/>
    <w:rsid w:val="001964EF"/>
    <w:rsid w:val="001A11B0"/>
    <w:rsid w:val="001A4F15"/>
    <w:rsid w:val="001A5D47"/>
    <w:rsid w:val="001A5FC6"/>
    <w:rsid w:val="001A60E0"/>
    <w:rsid w:val="001A672D"/>
    <w:rsid w:val="001B0295"/>
    <w:rsid w:val="001B24D7"/>
    <w:rsid w:val="001B286E"/>
    <w:rsid w:val="001B3E9C"/>
    <w:rsid w:val="001B4A10"/>
    <w:rsid w:val="001B59F9"/>
    <w:rsid w:val="001B6ABD"/>
    <w:rsid w:val="001C2DE4"/>
    <w:rsid w:val="001C2FA6"/>
    <w:rsid w:val="001C2FDE"/>
    <w:rsid w:val="001C3EAF"/>
    <w:rsid w:val="001D1A29"/>
    <w:rsid w:val="001D1B2E"/>
    <w:rsid w:val="001D4886"/>
    <w:rsid w:val="001E0E87"/>
    <w:rsid w:val="001E2086"/>
    <w:rsid w:val="001E6BFC"/>
    <w:rsid w:val="001F0DC4"/>
    <w:rsid w:val="001F0EB3"/>
    <w:rsid w:val="001F1DDA"/>
    <w:rsid w:val="001F6ABB"/>
    <w:rsid w:val="001F7420"/>
    <w:rsid w:val="001F7A6B"/>
    <w:rsid w:val="002032BB"/>
    <w:rsid w:val="00205340"/>
    <w:rsid w:val="00205C66"/>
    <w:rsid w:val="00206E90"/>
    <w:rsid w:val="00207F5B"/>
    <w:rsid w:val="00212AA9"/>
    <w:rsid w:val="002130A5"/>
    <w:rsid w:val="00213F5D"/>
    <w:rsid w:val="0021427A"/>
    <w:rsid w:val="00214656"/>
    <w:rsid w:val="00225D21"/>
    <w:rsid w:val="00227072"/>
    <w:rsid w:val="00227BCF"/>
    <w:rsid w:val="002321CD"/>
    <w:rsid w:val="00232564"/>
    <w:rsid w:val="00233547"/>
    <w:rsid w:val="00235D48"/>
    <w:rsid w:val="00237A12"/>
    <w:rsid w:val="0024070D"/>
    <w:rsid w:val="002435E6"/>
    <w:rsid w:val="00245D35"/>
    <w:rsid w:val="00245FE3"/>
    <w:rsid w:val="00250285"/>
    <w:rsid w:val="00250718"/>
    <w:rsid w:val="002537D7"/>
    <w:rsid w:val="00254BF2"/>
    <w:rsid w:val="00255023"/>
    <w:rsid w:val="00255859"/>
    <w:rsid w:val="00255E63"/>
    <w:rsid w:val="002564BC"/>
    <w:rsid w:val="00256F6A"/>
    <w:rsid w:val="00262F1D"/>
    <w:rsid w:val="00264AFC"/>
    <w:rsid w:val="00265DAF"/>
    <w:rsid w:val="00266BAC"/>
    <w:rsid w:val="00266C3C"/>
    <w:rsid w:val="00272A0E"/>
    <w:rsid w:val="00275889"/>
    <w:rsid w:val="00276360"/>
    <w:rsid w:val="00276821"/>
    <w:rsid w:val="0027688C"/>
    <w:rsid w:val="00276C2F"/>
    <w:rsid w:val="002778FA"/>
    <w:rsid w:val="00281298"/>
    <w:rsid w:val="0028263A"/>
    <w:rsid w:val="0028460C"/>
    <w:rsid w:val="00284960"/>
    <w:rsid w:val="00286B0C"/>
    <w:rsid w:val="00286C0B"/>
    <w:rsid w:val="0028773A"/>
    <w:rsid w:val="00287F53"/>
    <w:rsid w:val="002904F8"/>
    <w:rsid w:val="00291F83"/>
    <w:rsid w:val="00295885"/>
    <w:rsid w:val="00295EF6"/>
    <w:rsid w:val="00296001"/>
    <w:rsid w:val="00296A77"/>
    <w:rsid w:val="00296ADB"/>
    <w:rsid w:val="002A08D0"/>
    <w:rsid w:val="002A4147"/>
    <w:rsid w:val="002A4D18"/>
    <w:rsid w:val="002A7522"/>
    <w:rsid w:val="002A7F60"/>
    <w:rsid w:val="002B0382"/>
    <w:rsid w:val="002B08D7"/>
    <w:rsid w:val="002B1A70"/>
    <w:rsid w:val="002B48A4"/>
    <w:rsid w:val="002B5873"/>
    <w:rsid w:val="002B72E3"/>
    <w:rsid w:val="002C1054"/>
    <w:rsid w:val="002C417F"/>
    <w:rsid w:val="002C5A03"/>
    <w:rsid w:val="002C6928"/>
    <w:rsid w:val="002D48BE"/>
    <w:rsid w:val="002D4D21"/>
    <w:rsid w:val="002D5E62"/>
    <w:rsid w:val="002D6CA5"/>
    <w:rsid w:val="002D73C2"/>
    <w:rsid w:val="002E1E11"/>
    <w:rsid w:val="002F1B95"/>
    <w:rsid w:val="002F284E"/>
    <w:rsid w:val="002F2A3D"/>
    <w:rsid w:val="002F3890"/>
    <w:rsid w:val="002F458A"/>
    <w:rsid w:val="002F4E86"/>
    <w:rsid w:val="002F6D4F"/>
    <w:rsid w:val="00302E74"/>
    <w:rsid w:val="0030340A"/>
    <w:rsid w:val="00303CA8"/>
    <w:rsid w:val="00303D2D"/>
    <w:rsid w:val="003069A0"/>
    <w:rsid w:val="00311CF4"/>
    <w:rsid w:val="00314166"/>
    <w:rsid w:val="0031599B"/>
    <w:rsid w:val="003258C5"/>
    <w:rsid w:val="00331100"/>
    <w:rsid w:val="00332861"/>
    <w:rsid w:val="003361E6"/>
    <w:rsid w:val="0034048A"/>
    <w:rsid w:val="00344744"/>
    <w:rsid w:val="00345289"/>
    <w:rsid w:val="00347B2A"/>
    <w:rsid w:val="00347B93"/>
    <w:rsid w:val="0035076E"/>
    <w:rsid w:val="00350EB6"/>
    <w:rsid w:val="003512B3"/>
    <w:rsid w:val="00354B5D"/>
    <w:rsid w:val="0035694B"/>
    <w:rsid w:val="00356E75"/>
    <w:rsid w:val="00362538"/>
    <w:rsid w:val="00363296"/>
    <w:rsid w:val="00363B5D"/>
    <w:rsid w:val="00364160"/>
    <w:rsid w:val="0036441C"/>
    <w:rsid w:val="0036523C"/>
    <w:rsid w:val="0036643D"/>
    <w:rsid w:val="00370BA9"/>
    <w:rsid w:val="003716F3"/>
    <w:rsid w:val="00371A49"/>
    <w:rsid w:val="003748F5"/>
    <w:rsid w:val="00376425"/>
    <w:rsid w:val="00380060"/>
    <w:rsid w:val="00381804"/>
    <w:rsid w:val="003826C4"/>
    <w:rsid w:val="0038447B"/>
    <w:rsid w:val="00384DBE"/>
    <w:rsid w:val="00384F52"/>
    <w:rsid w:val="00386A8A"/>
    <w:rsid w:val="003920C7"/>
    <w:rsid w:val="00393615"/>
    <w:rsid w:val="003945EE"/>
    <w:rsid w:val="0039490F"/>
    <w:rsid w:val="00397047"/>
    <w:rsid w:val="003A2FD0"/>
    <w:rsid w:val="003A3ACB"/>
    <w:rsid w:val="003A6F38"/>
    <w:rsid w:val="003A7090"/>
    <w:rsid w:val="003A7FB0"/>
    <w:rsid w:val="003B007D"/>
    <w:rsid w:val="003B0863"/>
    <w:rsid w:val="003B1D30"/>
    <w:rsid w:val="003B33AE"/>
    <w:rsid w:val="003B355A"/>
    <w:rsid w:val="003B719E"/>
    <w:rsid w:val="003C54F8"/>
    <w:rsid w:val="003D2B63"/>
    <w:rsid w:val="003D2FF6"/>
    <w:rsid w:val="003D4477"/>
    <w:rsid w:val="003D4970"/>
    <w:rsid w:val="003E3078"/>
    <w:rsid w:val="003E392C"/>
    <w:rsid w:val="003E6C58"/>
    <w:rsid w:val="003F1832"/>
    <w:rsid w:val="003F3D00"/>
    <w:rsid w:val="003F56E3"/>
    <w:rsid w:val="003F5A8E"/>
    <w:rsid w:val="003F5D29"/>
    <w:rsid w:val="003F5E3D"/>
    <w:rsid w:val="003F5EA1"/>
    <w:rsid w:val="003F644D"/>
    <w:rsid w:val="00400526"/>
    <w:rsid w:val="00400BE1"/>
    <w:rsid w:val="00401493"/>
    <w:rsid w:val="00401F29"/>
    <w:rsid w:val="00404390"/>
    <w:rsid w:val="00404ABA"/>
    <w:rsid w:val="0040691D"/>
    <w:rsid w:val="00406AC7"/>
    <w:rsid w:val="00406C07"/>
    <w:rsid w:val="00407D4E"/>
    <w:rsid w:val="00412933"/>
    <w:rsid w:val="00416535"/>
    <w:rsid w:val="0042042F"/>
    <w:rsid w:val="00424FBF"/>
    <w:rsid w:val="00425666"/>
    <w:rsid w:val="00426508"/>
    <w:rsid w:val="004267DA"/>
    <w:rsid w:val="00427AE3"/>
    <w:rsid w:val="00427FC3"/>
    <w:rsid w:val="00433809"/>
    <w:rsid w:val="00435956"/>
    <w:rsid w:val="00435A6D"/>
    <w:rsid w:val="00437CD4"/>
    <w:rsid w:val="00437F88"/>
    <w:rsid w:val="00440ED5"/>
    <w:rsid w:val="00442F3C"/>
    <w:rsid w:val="00443BE0"/>
    <w:rsid w:val="00444B88"/>
    <w:rsid w:val="0045171E"/>
    <w:rsid w:val="0045313A"/>
    <w:rsid w:val="004539DA"/>
    <w:rsid w:val="00456C0C"/>
    <w:rsid w:val="004624BF"/>
    <w:rsid w:val="00464149"/>
    <w:rsid w:val="0046476D"/>
    <w:rsid w:val="0046E60D"/>
    <w:rsid w:val="0047078A"/>
    <w:rsid w:val="0047446A"/>
    <w:rsid w:val="004750CC"/>
    <w:rsid w:val="00481C50"/>
    <w:rsid w:val="00483E10"/>
    <w:rsid w:val="004855C5"/>
    <w:rsid w:val="00491968"/>
    <w:rsid w:val="0049200B"/>
    <w:rsid w:val="00492480"/>
    <w:rsid w:val="00496DCB"/>
    <w:rsid w:val="004A0560"/>
    <w:rsid w:val="004A12ED"/>
    <w:rsid w:val="004A43DD"/>
    <w:rsid w:val="004A5185"/>
    <w:rsid w:val="004B0B9B"/>
    <w:rsid w:val="004B17FA"/>
    <w:rsid w:val="004B3859"/>
    <w:rsid w:val="004B57EE"/>
    <w:rsid w:val="004B7D12"/>
    <w:rsid w:val="004C12CC"/>
    <w:rsid w:val="004C465A"/>
    <w:rsid w:val="004C627A"/>
    <w:rsid w:val="004D1D19"/>
    <w:rsid w:val="004E0A68"/>
    <w:rsid w:val="004E1601"/>
    <w:rsid w:val="004E185A"/>
    <w:rsid w:val="004E1CC2"/>
    <w:rsid w:val="004E5264"/>
    <w:rsid w:val="004F0488"/>
    <w:rsid w:val="004F1228"/>
    <w:rsid w:val="004F12FA"/>
    <w:rsid w:val="004F3D99"/>
    <w:rsid w:val="004F4A48"/>
    <w:rsid w:val="00501372"/>
    <w:rsid w:val="0050153C"/>
    <w:rsid w:val="00501AB3"/>
    <w:rsid w:val="00504329"/>
    <w:rsid w:val="00505899"/>
    <w:rsid w:val="0050621F"/>
    <w:rsid w:val="00506DBE"/>
    <w:rsid w:val="00511B87"/>
    <w:rsid w:val="005125AB"/>
    <w:rsid w:val="00512D64"/>
    <w:rsid w:val="00513B78"/>
    <w:rsid w:val="00516951"/>
    <w:rsid w:val="00520D50"/>
    <w:rsid w:val="00520F4C"/>
    <w:rsid w:val="0052254F"/>
    <w:rsid w:val="0052353C"/>
    <w:rsid w:val="0052493D"/>
    <w:rsid w:val="00525AB2"/>
    <w:rsid w:val="00526A6A"/>
    <w:rsid w:val="005323C3"/>
    <w:rsid w:val="005329F9"/>
    <w:rsid w:val="00533E58"/>
    <w:rsid w:val="005361A3"/>
    <w:rsid w:val="00536709"/>
    <w:rsid w:val="00537BEA"/>
    <w:rsid w:val="005425DD"/>
    <w:rsid w:val="00542B9E"/>
    <w:rsid w:val="00543005"/>
    <w:rsid w:val="005443D4"/>
    <w:rsid w:val="005466AE"/>
    <w:rsid w:val="005471A4"/>
    <w:rsid w:val="005473FE"/>
    <w:rsid w:val="00553A4A"/>
    <w:rsid w:val="00553D2A"/>
    <w:rsid w:val="00554580"/>
    <w:rsid w:val="005577A1"/>
    <w:rsid w:val="00560F1C"/>
    <w:rsid w:val="005613D1"/>
    <w:rsid w:val="0056176E"/>
    <w:rsid w:val="0056184B"/>
    <w:rsid w:val="00563E3C"/>
    <w:rsid w:val="00564D67"/>
    <w:rsid w:val="005651CD"/>
    <w:rsid w:val="005654C6"/>
    <w:rsid w:val="0057066C"/>
    <w:rsid w:val="00570C10"/>
    <w:rsid w:val="00571767"/>
    <w:rsid w:val="005724B7"/>
    <w:rsid w:val="00572891"/>
    <w:rsid w:val="005730DD"/>
    <w:rsid w:val="0057376B"/>
    <w:rsid w:val="00574426"/>
    <w:rsid w:val="00575EE1"/>
    <w:rsid w:val="00577BCE"/>
    <w:rsid w:val="00581946"/>
    <w:rsid w:val="00582D35"/>
    <w:rsid w:val="0058310D"/>
    <w:rsid w:val="00584B73"/>
    <w:rsid w:val="005860B5"/>
    <w:rsid w:val="005872E4"/>
    <w:rsid w:val="00587432"/>
    <w:rsid w:val="00587DB9"/>
    <w:rsid w:val="00593CB1"/>
    <w:rsid w:val="00593CF0"/>
    <w:rsid w:val="0059706F"/>
    <w:rsid w:val="0059720A"/>
    <w:rsid w:val="00597DD3"/>
    <w:rsid w:val="005A0764"/>
    <w:rsid w:val="005A11A9"/>
    <w:rsid w:val="005A5AA0"/>
    <w:rsid w:val="005A7992"/>
    <w:rsid w:val="005B0193"/>
    <w:rsid w:val="005B0CDE"/>
    <w:rsid w:val="005B0DF8"/>
    <w:rsid w:val="005B0EA6"/>
    <w:rsid w:val="005B2BFA"/>
    <w:rsid w:val="005B40F8"/>
    <w:rsid w:val="005B56B3"/>
    <w:rsid w:val="005B602C"/>
    <w:rsid w:val="005B6F1F"/>
    <w:rsid w:val="005B77D8"/>
    <w:rsid w:val="005B77F9"/>
    <w:rsid w:val="005C2AC7"/>
    <w:rsid w:val="005C490A"/>
    <w:rsid w:val="005D187D"/>
    <w:rsid w:val="005D3D3E"/>
    <w:rsid w:val="005D46A2"/>
    <w:rsid w:val="005D6091"/>
    <w:rsid w:val="005D6E3E"/>
    <w:rsid w:val="005D7D6D"/>
    <w:rsid w:val="005E0781"/>
    <w:rsid w:val="005E0CAF"/>
    <w:rsid w:val="005E1F73"/>
    <w:rsid w:val="005E2D52"/>
    <w:rsid w:val="005F0A84"/>
    <w:rsid w:val="00600164"/>
    <w:rsid w:val="006108F9"/>
    <w:rsid w:val="00610F5B"/>
    <w:rsid w:val="006118AD"/>
    <w:rsid w:val="00611DED"/>
    <w:rsid w:val="00613AE3"/>
    <w:rsid w:val="00615E76"/>
    <w:rsid w:val="00617BB1"/>
    <w:rsid w:val="00617F1D"/>
    <w:rsid w:val="00623703"/>
    <w:rsid w:val="00623D5F"/>
    <w:rsid w:val="00625496"/>
    <w:rsid w:val="00625CEF"/>
    <w:rsid w:val="00626211"/>
    <w:rsid w:val="00633E04"/>
    <w:rsid w:val="00636597"/>
    <w:rsid w:val="0063768A"/>
    <w:rsid w:val="006406D1"/>
    <w:rsid w:val="006437DB"/>
    <w:rsid w:val="0065085E"/>
    <w:rsid w:val="006508B0"/>
    <w:rsid w:val="00652567"/>
    <w:rsid w:val="00652899"/>
    <w:rsid w:val="00653950"/>
    <w:rsid w:val="00655DF0"/>
    <w:rsid w:val="006569A6"/>
    <w:rsid w:val="006573B2"/>
    <w:rsid w:val="006574C5"/>
    <w:rsid w:val="0066057D"/>
    <w:rsid w:val="00660B71"/>
    <w:rsid w:val="00661C1C"/>
    <w:rsid w:val="0066249C"/>
    <w:rsid w:val="006669DF"/>
    <w:rsid w:val="0067040B"/>
    <w:rsid w:val="00670D49"/>
    <w:rsid w:val="00670ED1"/>
    <w:rsid w:val="00671AA1"/>
    <w:rsid w:val="0067321B"/>
    <w:rsid w:val="00673C66"/>
    <w:rsid w:val="0067423E"/>
    <w:rsid w:val="00675E4D"/>
    <w:rsid w:val="0067689E"/>
    <w:rsid w:val="0067699F"/>
    <w:rsid w:val="00683880"/>
    <w:rsid w:val="00685823"/>
    <w:rsid w:val="006863E3"/>
    <w:rsid w:val="006913DB"/>
    <w:rsid w:val="00694983"/>
    <w:rsid w:val="00696C69"/>
    <w:rsid w:val="006A0E78"/>
    <w:rsid w:val="006A1693"/>
    <w:rsid w:val="006A18E1"/>
    <w:rsid w:val="006A3069"/>
    <w:rsid w:val="006A4DAF"/>
    <w:rsid w:val="006A5215"/>
    <w:rsid w:val="006A72DF"/>
    <w:rsid w:val="006A7DE6"/>
    <w:rsid w:val="006B03DA"/>
    <w:rsid w:val="006B04C2"/>
    <w:rsid w:val="006B077D"/>
    <w:rsid w:val="006B2B6F"/>
    <w:rsid w:val="006B3B14"/>
    <w:rsid w:val="006B4C7F"/>
    <w:rsid w:val="006B59B1"/>
    <w:rsid w:val="006B7064"/>
    <w:rsid w:val="006C0C76"/>
    <w:rsid w:val="006C119B"/>
    <w:rsid w:val="006C33B5"/>
    <w:rsid w:val="006C48A4"/>
    <w:rsid w:val="006C5672"/>
    <w:rsid w:val="006C7301"/>
    <w:rsid w:val="006D05AA"/>
    <w:rsid w:val="006D1033"/>
    <w:rsid w:val="006D1B3A"/>
    <w:rsid w:val="006D1EEA"/>
    <w:rsid w:val="006D271B"/>
    <w:rsid w:val="006D4E5F"/>
    <w:rsid w:val="006D5E81"/>
    <w:rsid w:val="006D75FF"/>
    <w:rsid w:val="006D7861"/>
    <w:rsid w:val="006E1245"/>
    <w:rsid w:val="006E48D8"/>
    <w:rsid w:val="006E49F6"/>
    <w:rsid w:val="006E53EF"/>
    <w:rsid w:val="006F46F9"/>
    <w:rsid w:val="006F64DB"/>
    <w:rsid w:val="006F6A7A"/>
    <w:rsid w:val="00702268"/>
    <w:rsid w:val="00703674"/>
    <w:rsid w:val="007038CD"/>
    <w:rsid w:val="007045B0"/>
    <w:rsid w:val="00705680"/>
    <w:rsid w:val="0070699A"/>
    <w:rsid w:val="00711835"/>
    <w:rsid w:val="00712AC4"/>
    <w:rsid w:val="00717F00"/>
    <w:rsid w:val="00721DC7"/>
    <w:rsid w:val="00723BEF"/>
    <w:rsid w:val="00723E6B"/>
    <w:rsid w:val="00730CBF"/>
    <w:rsid w:val="00733D53"/>
    <w:rsid w:val="00735438"/>
    <w:rsid w:val="00735B17"/>
    <w:rsid w:val="0073617C"/>
    <w:rsid w:val="00736CBB"/>
    <w:rsid w:val="0074239F"/>
    <w:rsid w:val="00744E12"/>
    <w:rsid w:val="0074687E"/>
    <w:rsid w:val="007470F4"/>
    <w:rsid w:val="0075367E"/>
    <w:rsid w:val="00753E34"/>
    <w:rsid w:val="007560C4"/>
    <w:rsid w:val="00760558"/>
    <w:rsid w:val="00765554"/>
    <w:rsid w:val="007677B5"/>
    <w:rsid w:val="0077279E"/>
    <w:rsid w:val="00774261"/>
    <w:rsid w:val="007802B9"/>
    <w:rsid w:val="0078383B"/>
    <w:rsid w:val="00785C1C"/>
    <w:rsid w:val="00787842"/>
    <w:rsid w:val="00791845"/>
    <w:rsid w:val="00796FDD"/>
    <w:rsid w:val="00797CD9"/>
    <w:rsid w:val="007A0104"/>
    <w:rsid w:val="007A2ADB"/>
    <w:rsid w:val="007A3AF2"/>
    <w:rsid w:val="007A5202"/>
    <w:rsid w:val="007A5A58"/>
    <w:rsid w:val="007A7A7A"/>
    <w:rsid w:val="007B06FB"/>
    <w:rsid w:val="007B302B"/>
    <w:rsid w:val="007B32DB"/>
    <w:rsid w:val="007B3313"/>
    <w:rsid w:val="007B37BD"/>
    <w:rsid w:val="007B4A0D"/>
    <w:rsid w:val="007B7E41"/>
    <w:rsid w:val="007C0A58"/>
    <w:rsid w:val="007C2F4D"/>
    <w:rsid w:val="007D0B6D"/>
    <w:rsid w:val="007D17C2"/>
    <w:rsid w:val="007D1CCC"/>
    <w:rsid w:val="007D3C6B"/>
    <w:rsid w:val="007D5D8D"/>
    <w:rsid w:val="007D5DE1"/>
    <w:rsid w:val="007D60BE"/>
    <w:rsid w:val="007E0B44"/>
    <w:rsid w:val="007E217B"/>
    <w:rsid w:val="007E31C9"/>
    <w:rsid w:val="007E742D"/>
    <w:rsid w:val="007E7610"/>
    <w:rsid w:val="007E78D4"/>
    <w:rsid w:val="007F6E5E"/>
    <w:rsid w:val="00801211"/>
    <w:rsid w:val="0080322E"/>
    <w:rsid w:val="00804E2A"/>
    <w:rsid w:val="008056B6"/>
    <w:rsid w:val="008064C3"/>
    <w:rsid w:val="008070DB"/>
    <w:rsid w:val="00807DF1"/>
    <w:rsid w:val="00812E0D"/>
    <w:rsid w:val="008132F8"/>
    <w:rsid w:val="00813532"/>
    <w:rsid w:val="00814A67"/>
    <w:rsid w:val="00817DE4"/>
    <w:rsid w:val="00817FC5"/>
    <w:rsid w:val="0082463D"/>
    <w:rsid w:val="008260A5"/>
    <w:rsid w:val="008265BE"/>
    <w:rsid w:val="00833A07"/>
    <w:rsid w:val="00835DEB"/>
    <w:rsid w:val="00836CA7"/>
    <w:rsid w:val="00840BE4"/>
    <w:rsid w:val="00840E81"/>
    <w:rsid w:val="00841979"/>
    <w:rsid w:val="00841CC8"/>
    <w:rsid w:val="00846322"/>
    <w:rsid w:val="008503F2"/>
    <w:rsid w:val="00851C6A"/>
    <w:rsid w:val="008527FE"/>
    <w:rsid w:val="00852FAB"/>
    <w:rsid w:val="008613E2"/>
    <w:rsid w:val="0086188D"/>
    <w:rsid w:val="00861D80"/>
    <w:rsid w:val="008626BF"/>
    <w:rsid w:val="0086293A"/>
    <w:rsid w:val="00864E13"/>
    <w:rsid w:val="00865266"/>
    <w:rsid w:val="00870646"/>
    <w:rsid w:val="00871834"/>
    <w:rsid w:val="008774F8"/>
    <w:rsid w:val="008830AF"/>
    <w:rsid w:val="00885A2D"/>
    <w:rsid w:val="00891F3F"/>
    <w:rsid w:val="00892F57"/>
    <w:rsid w:val="00893C67"/>
    <w:rsid w:val="008940A4"/>
    <w:rsid w:val="00895340"/>
    <w:rsid w:val="00896027"/>
    <w:rsid w:val="0089609D"/>
    <w:rsid w:val="008A39FF"/>
    <w:rsid w:val="008A450D"/>
    <w:rsid w:val="008A5711"/>
    <w:rsid w:val="008A57DC"/>
    <w:rsid w:val="008B0EF7"/>
    <w:rsid w:val="008B2155"/>
    <w:rsid w:val="008B2BE2"/>
    <w:rsid w:val="008B39F6"/>
    <w:rsid w:val="008B3FBD"/>
    <w:rsid w:val="008B50F7"/>
    <w:rsid w:val="008B7521"/>
    <w:rsid w:val="008C1808"/>
    <w:rsid w:val="008C338E"/>
    <w:rsid w:val="008C4799"/>
    <w:rsid w:val="008C484C"/>
    <w:rsid w:val="008C633D"/>
    <w:rsid w:val="008D2990"/>
    <w:rsid w:val="008D4F5A"/>
    <w:rsid w:val="008D5047"/>
    <w:rsid w:val="008D56FF"/>
    <w:rsid w:val="008D749E"/>
    <w:rsid w:val="008E1F12"/>
    <w:rsid w:val="008E4B2E"/>
    <w:rsid w:val="008E58FD"/>
    <w:rsid w:val="008E6225"/>
    <w:rsid w:val="008E69CD"/>
    <w:rsid w:val="008E6CAC"/>
    <w:rsid w:val="008E6E2F"/>
    <w:rsid w:val="008F23E7"/>
    <w:rsid w:val="008F3890"/>
    <w:rsid w:val="008F54C5"/>
    <w:rsid w:val="008F6B6B"/>
    <w:rsid w:val="008F7F12"/>
    <w:rsid w:val="00900AB4"/>
    <w:rsid w:val="0090218E"/>
    <w:rsid w:val="00903630"/>
    <w:rsid w:val="0090405E"/>
    <w:rsid w:val="0090481B"/>
    <w:rsid w:val="00904DC5"/>
    <w:rsid w:val="009059B4"/>
    <w:rsid w:val="009078D4"/>
    <w:rsid w:val="009109F0"/>
    <w:rsid w:val="00910F5B"/>
    <w:rsid w:val="00912ED9"/>
    <w:rsid w:val="0091424A"/>
    <w:rsid w:val="00914997"/>
    <w:rsid w:val="009155D3"/>
    <w:rsid w:val="009174B1"/>
    <w:rsid w:val="00925EBF"/>
    <w:rsid w:val="009270B5"/>
    <w:rsid w:val="0092779A"/>
    <w:rsid w:val="009312DE"/>
    <w:rsid w:val="00931B35"/>
    <w:rsid w:val="00931FFD"/>
    <w:rsid w:val="00933785"/>
    <w:rsid w:val="00934213"/>
    <w:rsid w:val="00937B7E"/>
    <w:rsid w:val="00942AAA"/>
    <w:rsid w:val="00944DC8"/>
    <w:rsid w:val="00945581"/>
    <w:rsid w:val="00946FE1"/>
    <w:rsid w:val="00950F9F"/>
    <w:rsid w:val="00951DC2"/>
    <w:rsid w:val="00952BA8"/>
    <w:rsid w:val="0095330A"/>
    <w:rsid w:val="009546DC"/>
    <w:rsid w:val="00956D5E"/>
    <w:rsid w:val="00957493"/>
    <w:rsid w:val="00957725"/>
    <w:rsid w:val="00962B62"/>
    <w:rsid w:val="00962E81"/>
    <w:rsid w:val="00965295"/>
    <w:rsid w:val="00966E18"/>
    <w:rsid w:val="00975BA7"/>
    <w:rsid w:val="00975E0F"/>
    <w:rsid w:val="009774BA"/>
    <w:rsid w:val="009811B5"/>
    <w:rsid w:val="00982F44"/>
    <w:rsid w:val="009849C8"/>
    <w:rsid w:val="00984A2A"/>
    <w:rsid w:val="00985132"/>
    <w:rsid w:val="00986A16"/>
    <w:rsid w:val="00987320"/>
    <w:rsid w:val="00987E18"/>
    <w:rsid w:val="0099502A"/>
    <w:rsid w:val="00995A4A"/>
    <w:rsid w:val="00996BB2"/>
    <w:rsid w:val="00997731"/>
    <w:rsid w:val="00997FFA"/>
    <w:rsid w:val="009A1DE7"/>
    <w:rsid w:val="009A4196"/>
    <w:rsid w:val="009A7655"/>
    <w:rsid w:val="009B21F9"/>
    <w:rsid w:val="009B2921"/>
    <w:rsid w:val="009B303B"/>
    <w:rsid w:val="009B36EC"/>
    <w:rsid w:val="009B37FC"/>
    <w:rsid w:val="009C43C0"/>
    <w:rsid w:val="009C4B8C"/>
    <w:rsid w:val="009C587B"/>
    <w:rsid w:val="009C711F"/>
    <w:rsid w:val="009D4086"/>
    <w:rsid w:val="009D4A8E"/>
    <w:rsid w:val="009D5A3E"/>
    <w:rsid w:val="009E2CAD"/>
    <w:rsid w:val="009E48A6"/>
    <w:rsid w:val="009E5392"/>
    <w:rsid w:val="009F6E04"/>
    <w:rsid w:val="00A00058"/>
    <w:rsid w:val="00A03B48"/>
    <w:rsid w:val="00A04416"/>
    <w:rsid w:val="00A05BD3"/>
    <w:rsid w:val="00A06E37"/>
    <w:rsid w:val="00A06F39"/>
    <w:rsid w:val="00A1519B"/>
    <w:rsid w:val="00A174B6"/>
    <w:rsid w:val="00A176E6"/>
    <w:rsid w:val="00A177C8"/>
    <w:rsid w:val="00A17F4A"/>
    <w:rsid w:val="00A21DF9"/>
    <w:rsid w:val="00A22303"/>
    <w:rsid w:val="00A22DC4"/>
    <w:rsid w:val="00A23582"/>
    <w:rsid w:val="00A265EF"/>
    <w:rsid w:val="00A32C86"/>
    <w:rsid w:val="00A333D0"/>
    <w:rsid w:val="00A33DCD"/>
    <w:rsid w:val="00A35030"/>
    <w:rsid w:val="00A35405"/>
    <w:rsid w:val="00A40941"/>
    <w:rsid w:val="00A414E7"/>
    <w:rsid w:val="00A455AD"/>
    <w:rsid w:val="00A46DB8"/>
    <w:rsid w:val="00A472E2"/>
    <w:rsid w:val="00A4774B"/>
    <w:rsid w:val="00A503F7"/>
    <w:rsid w:val="00A53581"/>
    <w:rsid w:val="00A53B3D"/>
    <w:rsid w:val="00A56067"/>
    <w:rsid w:val="00A5638C"/>
    <w:rsid w:val="00A60093"/>
    <w:rsid w:val="00A6131E"/>
    <w:rsid w:val="00A6166E"/>
    <w:rsid w:val="00A63807"/>
    <w:rsid w:val="00A64DCD"/>
    <w:rsid w:val="00A64F26"/>
    <w:rsid w:val="00A65988"/>
    <w:rsid w:val="00A673AF"/>
    <w:rsid w:val="00A709CE"/>
    <w:rsid w:val="00A71FF2"/>
    <w:rsid w:val="00A7378D"/>
    <w:rsid w:val="00A81E46"/>
    <w:rsid w:val="00A8225E"/>
    <w:rsid w:val="00A82FEF"/>
    <w:rsid w:val="00A836E5"/>
    <w:rsid w:val="00A854AE"/>
    <w:rsid w:val="00A905BC"/>
    <w:rsid w:val="00A93BB7"/>
    <w:rsid w:val="00A95350"/>
    <w:rsid w:val="00A955F6"/>
    <w:rsid w:val="00A976BF"/>
    <w:rsid w:val="00AA1EA3"/>
    <w:rsid w:val="00AA2E5A"/>
    <w:rsid w:val="00AA390E"/>
    <w:rsid w:val="00AA44F7"/>
    <w:rsid w:val="00AA4F3A"/>
    <w:rsid w:val="00AA533C"/>
    <w:rsid w:val="00AB002E"/>
    <w:rsid w:val="00AB13B2"/>
    <w:rsid w:val="00AB2D2F"/>
    <w:rsid w:val="00AB510E"/>
    <w:rsid w:val="00AB5CE4"/>
    <w:rsid w:val="00AB613A"/>
    <w:rsid w:val="00AB6ECA"/>
    <w:rsid w:val="00AC1B87"/>
    <w:rsid w:val="00AD0D7C"/>
    <w:rsid w:val="00AD158F"/>
    <w:rsid w:val="00AD1C53"/>
    <w:rsid w:val="00AD3605"/>
    <w:rsid w:val="00AD4032"/>
    <w:rsid w:val="00AD4C67"/>
    <w:rsid w:val="00AE1EDA"/>
    <w:rsid w:val="00AE2697"/>
    <w:rsid w:val="00AE291E"/>
    <w:rsid w:val="00AE2CC4"/>
    <w:rsid w:val="00AE5D76"/>
    <w:rsid w:val="00AE613C"/>
    <w:rsid w:val="00AE79A0"/>
    <w:rsid w:val="00AF5981"/>
    <w:rsid w:val="00AF7E69"/>
    <w:rsid w:val="00B07220"/>
    <w:rsid w:val="00B100E6"/>
    <w:rsid w:val="00B101E9"/>
    <w:rsid w:val="00B1789F"/>
    <w:rsid w:val="00B17F17"/>
    <w:rsid w:val="00B201B4"/>
    <w:rsid w:val="00B20BFA"/>
    <w:rsid w:val="00B230FD"/>
    <w:rsid w:val="00B237ED"/>
    <w:rsid w:val="00B2459F"/>
    <w:rsid w:val="00B251AB"/>
    <w:rsid w:val="00B372F6"/>
    <w:rsid w:val="00B379F3"/>
    <w:rsid w:val="00B37C18"/>
    <w:rsid w:val="00B40F23"/>
    <w:rsid w:val="00B423FE"/>
    <w:rsid w:val="00B44CAD"/>
    <w:rsid w:val="00B4586B"/>
    <w:rsid w:val="00B47470"/>
    <w:rsid w:val="00B51D55"/>
    <w:rsid w:val="00B51E98"/>
    <w:rsid w:val="00B52450"/>
    <w:rsid w:val="00B53F63"/>
    <w:rsid w:val="00B54815"/>
    <w:rsid w:val="00B60E9D"/>
    <w:rsid w:val="00B61942"/>
    <w:rsid w:val="00B63855"/>
    <w:rsid w:val="00B6451B"/>
    <w:rsid w:val="00B645C3"/>
    <w:rsid w:val="00B64B8B"/>
    <w:rsid w:val="00B665FA"/>
    <w:rsid w:val="00B707B1"/>
    <w:rsid w:val="00B71FE7"/>
    <w:rsid w:val="00B72C17"/>
    <w:rsid w:val="00B72E8A"/>
    <w:rsid w:val="00B7360A"/>
    <w:rsid w:val="00B75205"/>
    <w:rsid w:val="00B75447"/>
    <w:rsid w:val="00B75B3C"/>
    <w:rsid w:val="00B76DE8"/>
    <w:rsid w:val="00B77001"/>
    <w:rsid w:val="00B81820"/>
    <w:rsid w:val="00B81C04"/>
    <w:rsid w:val="00B81F51"/>
    <w:rsid w:val="00B82B96"/>
    <w:rsid w:val="00B84019"/>
    <w:rsid w:val="00B84174"/>
    <w:rsid w:val="00B84D45"/>
    <w:rsid w:val="00B86C4C"/>
    <w:rsid w:val="00B926C5"/>
    <w:rsid w:val="00B96465"/>
    <w:rsid w:val="00B96E7C"/>
    <w:rsid w:val="00BA00AB"/>
    <w:rsid w:val="00BA03FE"/>
    <w:rsid w:val="00BA1688"/>
    <w:rsid w:val="00BA33B8"/>
    <w:rsid w:val="00BA3CDD"/>
    <w:rsid w:val="00BA3DA8"/>
    <w:rsid w:val="00BA5C3F"/>
    <w:rsid w:val="00BA7650"/>
    <w:rsid w:val="00BA8BAF"/>
    <w:rsid w:val="00BAC373"/>
    <w:rsid w:val="00BB02C0"/>
    <w:rsid w:val="00BB0BF2"/>
    <w:rsid w:val="00BB3FAE"/>
    <w:rsid w:val="00BB51E6"/>
    <w:rsid w:val="00BB7810"/>
    <w:rsid w:val="00BC12E4"/>
    <w:rsid w:val="00BC1E06"/>
    <w:rsid w:val="00BC2218"/>
    <w:rsid w:val="00BC3742"/>
    <w:rsid w:val="00BC488A"/>
    <w:rsid w:val="00BC6327"/>
    <w:rsid w:val="00BC74A8"/>
    <w:rsid w:val="00BD2529"/>
    <w:rsid w:val="00BD372C"/>
    <w:rsid w:val="00BD4605"/>
    <w:rsid w:val="00BD7114"/>
    <w:rsid w:val="00BD79B0"/>
    <w:rsid w:val="00BD7A78"/>
    <w:rsid w:val="00BE0305"/>
    <w:rsid w:val="00BE0C1E"/>
    <w:rsid w:val="00BE4E9F"/>
    <w:rsid w:val="00BF159B"/>
    <w:rsid w:val="00BF25A4"/>
    <w:rsid w:val="00BF2899"/>
    <w:rsid w:val="00BF2FBF"/>
    <w:rsid w:val="00BF52A1"/>
    <w:rsid w:val="00BF5B0B"/>
    <w:rsid w:val="00BF6DC9"/>
    <w:rsid w:val="00BF797B"/>
    <w:rsid w:val="00BF7DE2"/>
    <w:rsid w:val="00C0159D"/>
    <w:rsid w:val="00C04FED"/>
    <w:rsid w:val="00C077B1"/>
    <w:rsid w:val="00C10187"/>
    <w:rsid w:val="00C11E88"/>
    <w:rsid w:val="00C143AE"/>
    <w:rsid w:val="00C14B62"/>
    <w:rsid w:val="00C14CAC"/>
    <w:rsid w:val="00C15197"/>
    <w:rsid w:val="00C161CD"/>
    <w:rsid w:val="00C161D1"/>
    <w:rsid w:val="00C179D5"/>
    <w:rsid w:val="00C201FF"/>
    <w:rsid w:val="00C247B7"/>
    <w:rsid w:val="00C24B08"/>
    <w:rsid w:val="00C25D17"/>
    <w:rsid w:val="00C26A25"/>
    <w:rsid w:val="00C2759C"/>
    <w:rsid w:val="00C3294F"/>
    <w:rsid w:val="00C338DB"/>
    <w:rsid w:val="00C35A06"/>
    <w:rsid w:val="00C35E68"/>
    <w:rsid w:val="00C35FC7"/>
    <w:rsid w:val="00C36C6E"/>
    <w:rsid w:val="00C4279C"/>
    <w:rsid w:val="00C43351"/>
    <w:rsid w:val="00C455A7"/>
    <w:rsid w:val="00C50107"/>
    <w:rsid w:val="00C50D6B"/>
    <w:rsid w:val="00C522C5"/>
    <w:rsid w:val="00C52DA3"/>
    <w:rsid w:val="00C543C7"/>
    <w:rsid w:val="00C60C5C"/>
    <w:rsid w:val="00C62498"/>
    <w:rsid w:val="00C63D55"/>
    <w:rsid w:val="00C713AE"/>
    <w:rsid w:val="00C7193A"/>
    <w:rsid w:val="00C7273A"/>
    <w:rsid w:val="00C73113"/>
    <w:rsid w:val="00C73B69"/>
    <w:rsid w:val="00C75564"/>
    <w:rsid w:val="00C75948"/>
    <w:rsid w:val="00C81647"/>
    <w:rsid w:val="00C819DC"/>
    <w:rsid w:val="00C83D30"/>
    <w:rsid w:val="00C935D7"/>
    <w:rsid w:val="00C95665"/>
    <w:rsid w:val="00C96B7E"/>
    <w:rsid w:val="00CA2AEB"/>
    <w:rsid w:val="00CA320C"/>
    <w:rsid w:val="00CA360E"/>
    <w:rsid w:val="00CA7C31"/>
    <w:rsid w:val="00CB00BF"/>
    <w:rsid w:val="00CB1189"/>
    <w:rsid w:val="00CB1E37"/>
    <w:rsid w:val="00CB3E12"/>
    <w:rsid w:val="00CB4388"/>
    <w:rsid w:val="00CB51D9"/>
    <w:rsid w:val="00CB6066"/>
    <w:rsid w:val="00CB61E6"/>
    <w:rsid w:val="00CB6931"/>
    <w:rsid w:val="00CB7B12"/>
    <w:rsid w:val="00CC01F2"/>
    <w:rsid w:val="00CC6D3C"/>
    <w:rsid w:val="00CC7D54"/>
    <w:rsid w:val="00CD09E2"/>
    <w:rsid w:val="00CD1323"/>
    <w:rsid w:val="00CD2115"/>
    <w:rsid w:val="00CD2DD6"/>
    <w:rsid w:val="00CD59FE"/>
    <w:rsid w:val="00CD7840"/>
    <w:rsid w:val="00CE1052"/>
    <w:rsid w:val="00CE70FE"/>
    <w:rsid w:val="00CF0C5D"/>
    <w:rsid w:val="00CF136C"/>
    <w:rsid w:val="00D0065B"/>
    <w:rsid w:val="00D01D89"/>
    <w:rsid w:val="00D02250"/>
    <w:rsid w:val="00D027C1"/>
    <w:rsid w:val="00D03692"/>
    <w:rsid w:val="00D03A15"/>
    <w:rsid w:val="00D03DB8"/>
    <w:rsid w:val="00D062EA"/>
    <w:rsid w:val="00D06DBC"/>
    <w:rsid w:val="00D102AE"/>
    <w:rsid w:val="00D10562"/>
    <w:rsid w:val="00D12623"/>
    <w:rsid w:val="00D12E95"/>
    <w:rsid w:val="00D155D2"/>
    <w:rsid w:val="00D15A2B"/>
    <w:rsid w:val="00D161B9"/>
    <w:rsid w:val="00D17E6E"/>
    <w:rsid w:val="00D17ECD"/>
    <w:rsid w:val="00D20167"/>
    <w:rsid w:val="00D21E0E"/>
    <w:rsid w:val="00D231F2"/>
    <w:rsid w:val="00D23846"/>
    <w:rsid w:val="00D23CD6"/>
    <w:rsid w:val="00D2772D"/>
    <w:rsid w:val="00D31782"/>
    <w:rsid w:val="00D32BCB"/>
    <w:rsid w:val="00D357C8"/>
    <w:rsid w:val="00D35963"/>
    <w:rsid w:val="00D370D4"/>
    <w:rsid w:val="00D37366"/>
    <w:rsid w:val="00D40CCF"/>
    <w:rsid w:val="00D438FD"/>
    <w:rsid w:val="00D44AA0"/>
    <w:rsid w:val="00D472E2"/>
    <w:rsid w:val="00D5111F"/>
    <w:rsid w:val="00D5442B"/>
    <w:rsid w:val="00D5567D"/>
    <w:rsid w:val="00D56FE3"/>
    <w:rsid w:val="00D613CE"/>
    <w:rsid w:val="00D622F3"/>
    <w:rsid w:val="00D6444E"/>
    <w:rsid w:val="00D65836"/>
    <w:rsid w:val="00D66F7E"/>
    <w:rsid w:val="00D6720F"/>
    <w:rsid w:val="00D707D6"/>
    <w:rsid w:val="00D710A8"/>
    <w:rsid w:val="00D71A80"/>
    <w:rsid w:val="00D71B55"/>
    <w:rsid w:val="00D724BF"/>
    <w:rsid w:val="00D75727"/>
    <w:rsid w:val="00D75E9B"/>
    <w:rsid w:val="00D7605E"/>
    <w:rsid w:val="00D8085C"/>
    <w:rsid w:val="00D8442B"/>
    <w:rsid w:val="00D84EC9"/>
    <w:rsid w:val="00D85D01"/>
    <w:rsid w:val="00D938CC"/>
    <w:rsid w:val="00D95972"/>
    <w:rsid w:val="00D97E07"/>
    <w:rsid w:val="00DA0396"/>
    <w:rsid w:val="00DA2D31"/>
    <w:rsid w:val="00DA5597"/>
    <w:rsid w:val="00DA6AA3"/>
    <w:rsid w:val="00DA6C91"/>
    <w:rsid w:val="00DA7EFE"/>
    <w:rsid w:val="00DB4092"/>
    <w:rsid w:val="00DB4363"/>
    <w:rsid w:val="00DB6CC3"/>
    <w:rsid w:val="00DB6E83"/>
    <w:rsid w:val="00DB75AC"/>
    <w:rsid w:val="00DB7A7D"/>
    <w:rsid w:val="00DC03E2"/>
    <w:rsid w:val="00DC23D2"/>
    <w:rsid w:val="00DC4DCB"/>
    <w:rsid w:val="00DC7836"/>
    <w:rsid w:val="00DD1159"/>
    <w:rsid w:val="00DD1C05"/>
    <w:rsid w:val="00DD1EC4"/>
    <w:rsid w:val="00DD28AC"/>
    <w:rsid w:val="00DD6071"/>
    <w:rsid w:val="00DE0F3A"/>
    <w:rsid w:val="00DF203D"/>
    <w:rsid w:val="00DF4091"/>
    <w:rsid w:val="00DF43B7"/>
    <w:rsid w:val="00DF4580"/>
    <w:rsid w:val="00DF505C"/>
    <w:rsid w:val="00E00087"/>
    <w:rsid w:val="00E03C13"/>
    <w:rsid w:val="00E051D9"/>
    <w:rsid w:val="00E063F8"/>
    <w:rsid w:val="00E08081"/>
    <w:rsid w:val="00E100D2"/>
    <w:rsid w:val="00E10123"/>
    <w:rsid w:val="00E107EE"/>
    <w:rsid w:val="00E165AD"/>
    <w:rsid w:val="00E22628"/>
    <w:rsid w:val="00E24190"/>
    <w:rsid w:val="00E24720"/>
    <w:rsid w:val="00E252E8"/>
    <w:rsid w:val="00E274E4"/>
    <w:rsid w:val="00E27E3F"/>
    <w:rsid w:val="00E306C1"/>
    <w:rsid w:val="00E3098E"/>
    <w:rsid w:val="00E330FE"/>
    <w:rsid w:val="00E34445"/>
    <w:rsid w:val="00E37661"/>
    <w:rsid w:val="00E449F2"/>
    <w:rsid w:val="00E47938"/>
    <w:rsid w:val="00E52B67"/>
    <w:rsid w:val="00E56671"/>
    <w:rsid w:val="00E56815"/>
    <w:rsid w:val="00E56A81"/>
    <w:rsid w:val="00E57F18"/>
    <w:rsid w:val="00E60322"/>
    <w:rsid w:val="00E62E87"/>
    <w:rsid w:val="00E65381"/>
    <w:rsid w:val="00E65FB2"/>
    <w:rsid w:val="00E66A49"/>
    <w:rsid w:val="00E66F91"/>
    <w:rsid w:val="00E66FFB"/>
    <w:rsid w:val="00E6788F"/>
    <w:rsid w:val="00E700D3"/>
    <w:rsid w:val="00E705D5"/>
    <w:rsid w:val="00E70C25"/>
    <w:rsid w:val="00E73AA0"/>
    <w:rsid w:val="00E763F3"/>
    <w:rsid w:val="00E776D3"/>
    <w:rsid w:val="00E815C0"/>
    <w:rsid w:val="00E81E15"/>
    <w:rsid w:val="00E82205"/>
    <w:rsid w:val="00E82EE2"/>
    <w:rsid w:val="00E83F3E"/>
    <w:rsid w:val="00E85769"/>
    <w:rsid w:val="00E87190"/>
    <w:rsid w:val="00E914C0"/>
    <w:rsid w:val="00E923C3"/>
    <w:rsid w:val="00E9419F"/>
    <w:rsid w:val="00E94B15"/>
    <w:rsid w:val="00E96183"/>
    <w:rsid w:val="00E968F7"/>
    <w:rsid w:val="00E96BE0"/>
    <w:rsid w:val="00E97E43"/>
    <w:rsid w:val="00EA07B8"/>
    <w:rsid w:val="00EA158B"/>
    <w:rsid w:val="00EA20C3"/>
    <w:rsid w:val="00EA2267"/>
    <w:rsid w:val="00EA64C1"/>
    <w:rsid w:val="00EA7AC3"/>
    <w:rsid w:val="00EA7DD5"/>
    <w:rsid w:val="00EB5373"/>
    <w:rsid w:val="00EC02EA"/>
    <w:rsid w:val="00EC03A7"/>
    <w:rsid w:val="00EC1914"/>
    <w:rsid w:val="00EC1B92"/>
    <w:rsid w:val="00EC3288"/>
    <w:rsid w:val="00EC33B0"/>
    <w:rsid w:val="00EC387D"/>
    <w:rsid w:val="00EC415F"/>
    <w:rsid w:val="00EC5577"/>
    <w:rsid w:val="00EC7E3A"/>
    <w:rsid w:val="00ED4450"/>
    <w:rsid w:val="00EE016F"/>
    <w:rsid w:val="00EE0B02"/>
    <w:rsid w:val="00EE1842"/>
    <w:rsid w:val="00EE20FB"/>
    <w:rsid w:val="00EE2D24"/>
    <w:rsid w:val="00EE36C4"/>
    <w:rsid w:val="00EF4BB2"/>
    <w:rsid w:val="00EF4D5C"/>
    <w:rsid w:val="00EF563D"/>
    <w:rsid w:val="00EF6AF4"/>
    <w:rsid w:val="00F055B5"/>
    <w:rsid w:val="00F06114"/>
    <w:rsid w:val="00F0748D"/>
    <w:rsid w:val="00F14C82"/>
    <w:rsid w:val="00F20A4D"/>
    <w:rsid w:val="00F22719"/>
    <w:rsid w:val="00F22FD0"/>
    <w:rsid w:val="00F23E59"/>
    <w:rsid w:val="00F25B2A"/>
    <w:rsid w:val="00F26B21"/>
    <w:rsid w:val="00F3472F"/>
    <w:rsid w:val="00F359A5"/>
    <w:rsid w:val="00F40369"/>
    <w:rsid w:val="00F41B1E"/>
    <w:rsid w:val="00F44EE6"/>
    <w:rsid w:val="00F450E5"/>
    <w:rsid w:val="00F50429"/>
    <w:rsid w:val="00F5563E"/>
    <w:rsid w:val="00F55A10"/>
    <w:rsid w:val="00F57F71"/>
    <w:rsid w:val="00F62E13"/>
    <w:rsid w:val="00F71C1E"/>
    <w:rsid w:val="00F72041"/>
    <w:rsid w:val="00F743DC"/>
    <w:rsid w:val="00F75CB0"/>
    <w:rsid w:val="00F7613E"/>
    <w:rsid w:val="00F76B74"/>
    <w:rsid w:val="00F81B90"/>
    <w:rsid w:val="00F81FA6"/>
    <w:rsid w:val="00F825E0"/>
    <w:rsid w:val="00F84780"/>
    <w:rsid w:val="00F868FB"/>
    <w:rsid w:val="00F90055"/>
    <w:rsid w:val="00F918F7"/>
    <w:rsid w:val="00F93A01"/>
    <w:rsid w:val="00F93AC7"/>
    <w:rsid w:val="00F944D8"/>
    <w:rsid w:val="00F94B6D"/>
    <w:rsid w:val="00F959E5"/>
    <w:rsid w:val="00F95C08"/>
    <w:rsid w:val="00F95E7F"/>
    <w:rsid w:val="00F96EF7"/>
    <w:rsid w:val="00FA23D6"/>
    <w:rsid w:val="00FA2F36"/>
    <w:rsid w:val="00FA46C0"/>
    <w:rsid w:val="00FA7D76"/>
    <w:rsid w:val="00FB03BF"/>
    <w:rsid w:val="00FB145C"/>
    <w:rsid w:val="00FB2011"/>
    <w:rsid w:val="00FB22BA"/>
    <w:rsid w:val="00FB2FCE"/>
    <w:rsid w:val="00FB6B65"/>
    <w:rsid w:val="00FB78EC"/>
    <w:rsid w:val="00FB78ED"/>
    <w:rsid w:val="00FC05DA"/>
    <w:rsid w:val="00FC16E6"/>
    <w:rsid w:val="00FC199D"/>
    <w:rsid w:val="00FC1F19"/>
    <w:rsid w:val="00FC3D7B"/>
    <w:rsid w:val="00FC3F29"/>
    <w:rsid w:val="00FC4DC9"/>
    <w:rsid w:val="00FC53E5"/>
    <w:rsid w:val="00FD14AA"/>
    <w:rsid w:val="00FD1F6E"/>
    <w:rsid w:val="00FD304C"/>
    <w:rsid w:val="00FD4EF5"/>
    <w:rsid w:val="00FD5FB6"/>
    <w:rsid w:val="00FD6957"/>
    <w:rsid w:val="00FE0504"/>
    <w:rsid w:val="00FE2B4C"/>
    <w:rsid w:val="00FE3B31"/>
    <w:rsid w:val="00FE4211"/>
    <w:rsid w:val="00FE740C"/>
    <w:rsid w:val="00FF06E3"/>
    <w:rsid w:val="00FF53CA"/>
    <w:rsid w:val="01040C6D"/>
    <w:rsid w:val="011D9AF8"/>
    <w:rsid w:val="01722143"/>
    <w:rsid w:val="0196617D"/>
    <w:rsid w:val="01DF6CD0"/>
    <w:rsid w:val="01E22315"/>
    <w:rsid w:val="020E1FCC"/>
    <w:rsid w:val="02575048"/>
    <w:rsid w:val="0258FE90"/>
    <w:rsid w:val="0259CF67"/>
    <w:rsid w:val="02A31916"/>
    <w:rsid w:val="02F55234"/>
    <w:rsid w:val="03083992"/>
    <w:rsid w:val="0384F9D8"/>
    <w:rsid w:val="03B49BEB"/>
    <w:rsid w:val="03B7B077"/>
    <w:rsid w:val="03BAE221"/>
    <w:rsid w:val="03C208CB"/>
    <w:rsid w:val="03CE2A84"/>
    <w:rsid w:val="03E9882B"/>
    <w:rsid w:val="03FA8360"/>
    <w:rsid w:val="041D5086"/>
    <w:rsid w:val="043B95CB"/>
    <w:rsid w:val="0471C06B"/>
    <w:rsid w:val="0483EFC0"/>
    <w:rsid w:val="04B1C66D"/>
    <w:rsid w:val="04D73137"/>
    <w:rsid w:val="05069EC1"/>
    <w:rsid w:val="051A67C0"/>
    <w:rsid w:val="05474826"/>
    <w:rsid w:val="054AAA98"/>
    <w:rsid w:val="055B09A8"/>
    <w:rsid w:val="05A8BE50"/>
    <w:rsid w:val="060A9227"/>
    <w:rsid w:val="061635F7"/>
    <w:rsid w:val="06178E75"/>
    <w:rsid w:val="063223F1"/>
    <w:rsid w:val="0678BFBC"/>
    <w:rsid w:val="06845174"/>
    <w:rsid w:val="06951590"/>
    <w:rsid w:val="06DC1383"/>
    <w:rsid w:val="0703A18E"/>
    <w:rsid w:val="070FFFCB"/>
    <w:rsid w:val="0719DAF2"/>
    <w:rsid w:val="0727BC21"/>
    <w:rsid w:val="075C9C58"/>
    <w:rsid w:val="075EB46C"/>
    <w:rsid w:val="0769E5C2"/>
    <w:rsid w:val="0772082E"/>
    <w:rsid w:val="07851C8F"/>
    <w:rsid w:val="07954D73"/>
    <w:rsid w:val="07AA302C"/>
    <w:rsid w:val="07EE97A2"/>
    <w:rsid w:val="07F0DB61"/>
    <w:rsid w:val="07F56C88"/>
    <w:rsid w:val="084BAEEC"/>
    <w:rsid w:val="089EA66F"/>
    <w:rsid w:val="08AB31BD"/>
    <w:rsid w:val="08C34DE4"/>
    <w:rsid w:val="08C62D72"/>
    <w:rsid w:val="08EB6AB9"/>
    <w:rsid w:val="0967D48A"/>
    <w:rsid w:val="0975A1AC"/>
    <w:rsid w:val="09763904"/>
    <w:rsid w:val="09C2D81F"/>
    <w:rsid w:val="09D0DA4E"/>
    <w:rsid w:val="09EC2C62"/>
    <w:rsid w:val="0A0AAF05"/>
    <w:rsid w:val="0A441D84"/>
    <w:rsid w:val="0A744B30"/>
    <w:rsid w:val="0A9DA152"/>
    <w:rsid w:val="0AAFD927"/>
    <w:rsid w:val="0ABCD524"/>
    <w:rsid w:val="0ABCDDC3"/>
    <w:rsid w:val="0B1241E5"/>
    <w:rsid w:val="0B32990D"/>
    <w:rsid w:val="0B4D1D7A"/>
    <w:rsid w:val="0B6B9329"/>
    <w:rsid w:val="0B6D41E6"/>
    <w:rsid w:val="0BB22666"/>
    <w:rsid w:val="0BD6ABA4"/>
    <w:rsid w:val="0BF2E30D"/>
    <w:rsid w:val="0C11709F"/>
    <w:rsid w:val="0C166E9E"/>
    <w:rsid w:val="0C59DD65"/>
    <w:rsid w:val="0C9B5731"/>
    <w:rsid w:val="0CC7955E"/>
    <w:rsid w:val="0CCA28B3"/>
    <w:rsid w:val="0CE4139F"/>
    <w:rsid w:val="0D5E5EE7"/>
    <w:rsid w:val="0DAFFADE"/>
    <w:rsid w:val="0DC06170"/>
    <w:rsid w:val="0DE040F4"/>
    <w:rsid w:val="0E0F87C4"/>
    <w:rsid w:val="0E208831"/>
    <w:rsid w:val="0E31C1F0"/>
    <w:rsid w:val="0E9D0AB5"/>
    <w:rsid w:val="0EB9866A"/>
    <w:rsid w:val="0EC0FB32"/>
    <w:rsid w:val="0EC33E51"/>
    <w:rsid w:val="0EDD2B0D"/>
    <w:rsid w:val="0EF1E42B"/>
    <w:rsid w:val="0EFF5275"/>
    <w:rsid w:val="0F332A02"/>
    <w:rsid w:val="0F348B82"/>
    <w:rsid w:val="0F44254F"/>
    <w:rsid w:val="0F4EDFB3"/>
    <w:rsid w:val="0F5BD08A"/>
    <w:rsid w:val="0F5DB427"/>
    <w:rsid w:val="0FA1BD0A"/>
    <w:rsid w:val="0FB553BE"/>
    <w:rsid w:val="101205DA"/>
    <w:rsid w:val="10186078"/>
    <w:rsid w:val="10197B2F"/>
    <w:rsid w:val="10299531"/>
    <w:rsid w:val="102AFCC5"/>
    <w:rsid w:val="102B2B1A"/>
    <w:rsid w:val="103894A1"/>
    <w:rsid w:val="10474C37"/>
    <w:rsid w:val="104A132F"/>
    <w:rsid w:val="106EE462"/>
    <w:rsid w:val="10787AEB"/>
    <w:rsid w:val="108AE2CC"/>
    <w:rsid w:val="10A8AAF4"/>
    <w:rsid w:val="10E365A4"/>
    <w:rsid w:val="1104E804"/>
    <w:rsid w:val="115FABA5"/>
    <w:rsid w:val="116A4589"/>
    <w:rsid w:val="116D5F4A"/>
    <w:rsid w:val="118D976E"/>
    <w:rsid w:val="11E8AA6B"/>
    <w:rsid w:val="11FC5E8B"/>
    <w:rsid w:val="121D45A0"/>
    <w:rsid w:val="124AA21D"/>
    <w:rsid w:val="12622B5C"/>
    <w:rsid w:val="127D689E"/>
    <w:rsid w:val="12B19B83"/>
    <w:rsid w:val="12F12757"/>
    <w:rsid w:val="12F147EF"/>
    <w:rsid w:val="13201558"/>
    <w:rsid w:val="132EDA99"/>
    <w:rsid w:val="13678646"/>
    <w:rsid w:val="136E68A8"/>
    <w:rsid w:val="13706724"/>
    <w:rsid w:val="137D0E42"/>
    <w:rsid w:val="13B1BD15"/>
    <w:rsid w:val="13D57903"/>
    <w:rsid w:val="13D8F877"/>
    <w:rsid w:val="13D9E1A3"/>
    <w:rsid w:val="13EBC902"/>
    <w:rsid w:val="149E598F"/>
    <w:rsid w:val="14B7B788"/>
    <w:rsid w:val="14D28AF5"/>
    <w:rsid w:val="14D2C96A"/>
    <w:rsid w:val="155F583B"/>
    <w:rsid w:val="156B8612"/>
    <w:rsid w:val="156E148E"/>
    <w:rsid w:val="15730699"/>
    <w:rsid w:val="15B2C5FF"/>
    <w:rsid w:val="15D123EA"/>
    <w:rsid w:val="15D6F1E5"/>
    <w:rsid w:val="15E67631"/>
    <w:rsid w:val="15EF28F1"/>
    <w:rsid w:val="15F3B924"/>
    <w:rsid w:val="168004A6"/>
    <w:rsid w:val="168BBFEF"/>
    <w:rsid w:val="16A1699C"/>
    <w:rsid w:val="16BB75A6"/>
    <w:rsid w:val="16CFF570"/>
    <w:rsid w:val="171805B6"/>
    <w:rsid w:val="171A2359"/>
    <w:rsid w:val="172395D9"/>
    <w:rsid w:val="17364895"/>
    <w:rsid w:val="176499FB"/>
    <w:rsid w:val="177CD576"/>
    <w:rsid w:val="178CEAAA"/>
    <w:rsid w:val="17C989FD"/>
    <w:rsid w:val="17CAD2CD"/>
    <w:rsid w:val="17D2559F"/>
    <w:rsid w:val="17F2837A"/>
    <w:rsid w:val="183D42FC"/>
    <w:rsid w:val="18A5C584"/>
    <w:rsid w:val="18D7B11B"/>
    <w:rsid w:val="18EC9AC6"/>
    <w:rsid w:val="192C2B8F"/>
    <w:rsid w:val="19768E94"/>
    <w:rsid w:val="19B1B782"/>
    <w:rsid w:val="1A0BF143"/>
    <w:rsid w:val="1A1EB2BB"/>
    <w:rsid w:val="1A7C035E"/>
    <w:rsid w:val="1AB8CBD6"/>
    <w:rsid w:val="1AFB93A0"/>
    <w:rsid w:val="1B2380A1"/>
    <w:rsid w:val="1B5ABE18"/>
    <w:rsid w:val="1BB3B994"/>
    <w:rsid w:val="1BD588E4"/>
    <w:rsid w:val="1BDCFF65"/>
    <w:rsid w:val="1C008C8E"/>
    <w:rsid w:val="1C0F78C5"/>
    <w:rsid w:val="1C1C43DB"/>
    <w:rsid w:val="1C1EF73F"/>
    <w:rsid w:val="1C1F6A94"/>
    <w:rsid w:val="1C2C9A72"/>
    <w:rsid w:val="1C4FB5EA"/>
    <w:rsid w:val="1C67A7CF"/>
    <w:rsid w:val="1C694F38"/>
    <w:rsid w:val="1CB3F22F"/>
    <w:rsid w:val="1CBB42CD"/>
    <w:rsid w:val="1D031D19"/>
    <w:rsid w:val="1D3542AF"/>
    <w:rsid w:val="1DC4E9AA"/>
    <w:rsid w:val="1E0E37E3"/>
    <w:rsid w:val="1E1E40A3"/>
    <w:rsid w:val="1E248B11"/>
    <w:rsid w:val="1E37FAA1"/>
    <w:rsid w:val="1E3CD5AD"/>
    <w:rsid w:val="1E5C0844"/>
    <w:rsid w:val="1E6B6A8C"/>
    <w:rsid w:val="1E7DF08F"/>
    <w:rsid w:val="1EA88560"/>
    <w:rsid w:val="1EAD816A"/>
    <w:rsid w:val="1EB8FF1A"/>
    <w:rsid w:val="1EC880BB"/>
    <w:rsid w:val="1F882255"/>
    <w:rsid w:val="1FA2855B"/>
    <w:rsid w:val="1FB5BF12"/>
    <w:rsid w:val="1FDC89AD"/>
    <w:rsid w:val="200BEB6D"/>
    <w:rsid w:val="204ABC0F"/>
    <w:rsid w:val="205DABE0"/>
    <w:rsid w:val="209DA1FB"/>
    <w:rsid w:val="2123EFF6"/>
    <w:rsid w:val="213F5FF1"/>
    <w:rsid w:val="214074E0"/>
    <w:rsid w:val="21627FFB"/>
    <w:rsid w:val="216F9B1A"/>
    <w:rsid w:val="224107B3"/>
    <w:rsid w:val="22A013C5"/>
    <w:rsid w:val="22CC7F19"/>
    <w:rsid w:val="22D5CE08"/>
    <w:rsid w:val="22E4DB01"/>
    <w:rsid w:val="22EF3775"/>
    <w:rsid w:val="231D1E6F"/>
    <w:rsid w:val="2339AC92"/>
    <w:rsid w:val="237E9D90"/>
    <w:rsid w:val="23E883B7"/>
    <w:rsid w:val="23F1CFB9"/>
    <w:rsid w:val="23FF2DAD"/>
    <w:rsid w:val="24272C55"/>
    <w:rsid w:val="24536424"/>
    <w:rsid w:val="24AFB1F0"/>
    <w:rsid w:val="2501D710"/>
    <w:rsid w:val="25795D32"/>
    <w:rsid w:val="258E1014"/>
    <w:rsid w:val="25977875"/>
    <w:rsid w:val="25C1E144"/>
    <w:rsid w:val="25E24D25"/>
    <w:rsid w:val="260D0AD0"/>
    <w:rsid w:val="266EBAD4"/>
    <w:rsid w:val="26A45F63"/>
    <w:rsid w:val="26B70CBB"/>
    <w:rsid w:val="26BA8998"/>
    <w:rsid w:val="26F4C673"/>
    <w:rsid w:val="270F964C"/>
    <w:rsid w:val="2713517C"/>
    <w:rsid w:val="2729C7D0"/>
    <w:rsid w:val="27328839"/>
    <w:rsid w:val="27427859"/>
    <w:rsid w:val="27801027"/>
    <w:rsid w:val="279175A5"/>
    <w:rsid w:val="2793A55E"/>
    <w:rsid w:val="27B66E77"/>
    <w:rsid w:val="27D6EB2A"/>
    <w:rsid w:val="27E55E94"/>
    <w:rsid w:val="27EFFCCE"/>
    <w:rsid w:val="280FFBCD"/>
    <w:rsid w:val="28111329"/>
    <w:rsid w:val="2822B39E"/>
    <w:rsid w:val="28447E6B"/>
    <w:rsid w:val="28762F1C"/>
    <w:rsid w:val="2885AD52"/>
    <w:rsid w:val="288C3566"/>
    <w:rsid w:val="29298CF7"/>
    <w:rsid w:val="2945C577"/>
    <w:rsid w:val="2971CCC6"/>
    <w:rsid w:val="29944577"/>
    <w:rsid w:val="299D3500"/>
    <w:rsid w:val="29AFA4E1"/>
    <w:rsid w:val="29CF59BA"/>
    <w:rsid w:val="2A04074E"/>
    <w:rsid w:val="2A08A794"/>
    <w:rsid w:val="2A1D209B"/>
    <w:rsid w:val="2A4673D4"/>
    <w:rsid w:val="2AA3BFD7"/>
    <w:rsid w:val="2AC57429"/>
    <w:rsid w:val="2AC5E048"/>
    <w:rsid w:val="2AC6DF09"/>
    <w:rsid w:val="2AE12A52"/>
    <w:rsid w:val="2AFEF065"/>
    <w:rsid w:val="2B251735"/>
    <w:rsid w:val="2B537134"/>
    <w:rsid w:val="2BDD3855"/>
    <w:rsid w:val="2BE4EFA4"/>
    <w:rsid w:val="2C0E777F"/>
    <w:rsid w:val="2C217A66"/>
    <w:rsid w:val="2C2322C5"/>
    <w:rsid w:val="2C279697"/>
    <w:rsid w:val="2C507576"/>
    <w:rsid w:val="2C86DDB9"/>
    <w:rsid w:val="2C9B59E0"/>
    <w:rsid w:val="2CBCB88E"/>
    <w:rsid w:val="2CC354CC"/>
    <w:rsid w:val="2CDC511D"/>
    <w:rsid w:val="2D1ADB8F"/>
    <w:rsid w:val="2D34F1CE"/>
    <w:rsid w:val="2D627F6F"/>
    <w:rsid w:val="2DBAC6D0"/>
    <w:rsid w:val="2DC33A23"/>
    <w:rsid w:val="2DE276FA"/>
    <w:rsid w:val="2DF1BE32"/>
    <w:rsid w:val="2E084304"/>
    <w:rsid w:val="2E1882AF"/>
    <w:rsid w:val="2E4DB3CA"/>
    <w:rsid w:val="2EB686B0"/>
    <w:rsid w:val="2EC8F318"/>
    <w:rsid w:val="2EDB768B"/>
    <w:rsid w:val="2EEDBBF5"/>
    <w:rsid w:val="2EF7C325"/>
    <w:rsid w:val="2F17C479"/>
    <w:rsid w:val="2F1BBC02"/>
    <w:rsid w:val="2F28AA4A"/>
    <w:rsid w:val="2F762BE8"/>
    <w:rsid w:val="2F949B00"/>
    <w:rsid w:val="2F9D9859"/>
    <w:rsid w:val="2FA467BF"/>
    <w:rsid w:val="2FD0C651"/>
    <w:rsid w:val="2FE59394"/>
    <w:rsid w:val="3018CAEA"/>
    <w:rsid w:val="30F3B4D7"/>
    <w:rsid w:val="31658CA3"/>
    <w:rsid w:val="31C4A1DF"/>
    <w:rsid w:val="31F19BAC"/>
    <w:rsid w:val="31F3C9DE"/>
    <w:rsid w:val="32218637"/>
    <w:rsid w:val="323F899E"/>
    <w:rsid w:val="3260AB3D"/>
    <w:rsid w:val="326807A5"/>
    <w:rsid w:val="32806E34"/>
    <w:rsid w:val="3287671B"/>
    <w:rsid w:val="328CA7E5"/>
    <w:rsid w:val="328E88AC"/>
    <w:rsid w:val="32920A52"/>
    <w:rsid w:val="32AD3722"/>
    <w:rsid w:val="32B07F97"/>
    <w:rsid w:val="32DEFFD0"/>
    <w:rsid w:val="33482E9F"/>
    <w:rsid w:val="334F92FF"/>
    <w:rsid w:val="336FC56F"/>
    <w:rsid w:val="338D5D87"/>
    <w:rsid w:val="338E2686"/>
    <w:rsid w:val="33BB1CAC"/>
    <w:rsid w:val="33BBE539"/>
    <w:rsid w:val="33F6136E"/>
    <w:rsid w:val="33F6D701"/>
    <w:rsid w:val="340462CA"/>
    <w:rsid w:val="3417447B"/>
    <w:rsid w:val="342AD6B7"/>
    <w:rsid w:val="345A3956"/>
    <w:rsid w:val="34A17261"/>
    <w:rsid w:val="34F0C33E"/>
    <w:rsid w:val="3510BA9F"/>
    <w:rsid w:val="35670683"/>
    <w:rsid w:val="35A1C5F1"/>
    <w:rsid w:val="35B5D170"/>
    <w:rsid w:val="35CD6C66"/>
    <w:rsid w:val="36499CAD"/>
    <w:rsid w:val="36705DA4"/>
    <w:rsid w:val="369EF2E6"/>
    <w:rsid w:val="36DE2202"/>
    <w:rsid w:val="36E6D37C"/>
    <w:rsid w:val="37167792"/>
    <w:rsid w:val="373CA8D0"/>
    <w:rsid w:val="3755A5B7"/>
    <w:rsid w:val="376F3166"/>
    <w:rsid w:val="37C005D6"/>
    <w:rsid w:val="37CB1457"/>
    <w:rsid w:val="37F25460"/>
    <w:rsid w:val="38095996"/>
    <w:rsid w:val="381A8107"/>
    <w:rsid w:val="3854FFFE"/>
    <w:rsid w:val="3865FD29"/>
    <w:rsid w:val="38BEB509"/>
    <w:rsid w:val="38D56EC5"/>
    <w:rsid w:val="38D8D721"/>
    <w:rsid w:val="38DCD1A6"/>
    <w:rsid w:val="38F48345"/>
    <w:rsid w:val="38FF1F0B"/>
    <w:rsid w:val="3909BA2D"/>
    <w:rsid w:val="3910455B"/>
    <w:rsid w:val="3933723B"/>
    <w:rsid w:val="394C54D4"/>
    <w:rsid w:val="3963745B"/>
    <w:rsid w:val="39CAC801"/>
    <w:rsid w:val="39CBBE88"/>
    <w:rsid w:val="39DDF40A"/>
    <w:rsid w:val="39EEF485"/>
    <w:rsid w:val="3A31C8F0"/>
    <w:rsid w:val="3A483423"/>
    <w:rsid w:val="3A556604"/>
    <w:rsid w:val="3AA3A914"/>
    <w:rsid w:val="3B057A39"/>
    <w:rsid w:val="3B45928D"/>
    <w:rsid w:val="3B560415"/>
    <w:rsid w:val="3B5C41CA"/>
    <w:rsid w:val="3BB2A1E1"/>
    <w:rsid w:val="3BB90A6F"/>
    <w:rsid w:val="3C281957"/>
    <w:rsid w:val="3C93DD1F"/>
    <w:rsid w:val="3CAE93D2"/>
    <w:rsid w:val="3CBF729B"/>
    <w:rsid w:val="3CC91517"/>
    <w:rsid w:val="3CC965CF"/>
    <w:rsid w:val="3D5A7827"/>
    <w:rsid w:val="3D7FEA06"/>
    <w:rsid w:val="3D91AD72"/>
    <w:rsid w:val="3DB1AB86"/>
    <w:rsid w:val="3DED8C65"/>
    <w:rsid w:val="3E59E125"/>
    <w:rsid w:val="3E5D9EDA"/>
    <w:rsid w:val="3E85A352"/>
    <w:rsid w:val="3E89D580"/>
    <w:rsid w:val="3E8A74A7"/>
    <w:rsid w:val="3EB2DD06"/>
    <w:rsid w:val="3EBAA326"/>
    <w:rsid w:val="3EC77FB9"/>
    <w:rsid w:val="3F068E15"/>
    <w:rsid w:val="3F13510E"/>
    <w:rsid w:val="3F3FB08C"/>
    <w:rsid w:val="3F6589F4"/>
    <w:rsid w:val="3F6E772B"/>
    <w:rsid w:val="3F706528"/>
    <w:rsid w:val="3F87D3FD"/>
    <w:rsid w:val="3F966B67"/>
    <w:rsid w:val="3FF27EDA"/>
    <w:rsid w:val="3FF47D59"/>
    <w:rsid w:val="3FFCC0CF"/>
    <w:rsid w:val="4017B38B"/>
    <w:rsid w:val="4038DFEC"/>
    <w:rsid w:val="407B8B39"/>
    <w:rsid w:val="4094B0DF"/>
    <w:rsid w:val="40D20DC6"/>
    <w:rsid w:val="40D42B3E"/>
    <w:rsid w:val="41574827"/>
    <w:rsid w:val="41857528"/>
    <w:rsid w:val="41A5CBE4"/>
    <w:rsid w:val="41AE7C7E"/>
    <w:rsid w:val="42005D51"/>
    <w:rsid w:val="4229B40C"/>
    <w:rsid w:val="425E9704"/>
    <w:rsid w:val="42685BB8"/>
    <w:rsid w:val="429B2EC3"/>
    <w:rsid w:val="42AC3187"/>
    <w:rsid w:val="42C6B588"/>
    <w:rsid w:val="42C7B73D"/>
    <w:rsid w:val="42CCCCC4"/>
    <w:rsid w:val="42D89F64"/>
    <w:rsid w:val="42F8F663"/>
    <w:rsid w:val="42F99CBF"/>
    <w:rsid w:val="43603E62"/>
    <w:rsid w:val="437401ED"/>
    <w:rsid w:val="437B9D44"/>
    <w:rsid w:val="4380583C"/>
    <w:rsid w:val="438306F7"/>
    <w:rsid w:val="43AFDDEF"/>
    <w:rsid w:val="4427E707"/>
    <w:rsid w:val="443F3024"/>
    <w:rsid w:val="4456DB53"/>
    <w:rsid w:val="448DF51B"/>
    <w:rsid w:val="449AA9E7"/>
    <w:rsid w:val="44AED6CC"/>
    <w:rsid w:val="44B3AB26"/>
    <w:rsid w:val="44BA66D4"/>
    <w:rsid w:val="44D05AE3"/>
    <w:rsid w:val="4514C0FC"/>
    <w:rsid w:val="45595D9D"/>
    <w:rsid w:val="4569EB6A"/>
    <w:rsid w:val="45738E93"/>
    <w:rsid w:val="4592D03C"/>
    <w:rsid w:val="45A8EC80"/>
    <w:rsid w:val="45D70DBB"/>
    <w:rsid w:val="4619712C"/>
    <w:rsid w:val="468CDE85"/>
    <w:rsid w:val="469DD9D7"/>
    <w:rsid w:val="469F43F5"/>
    <w:rsid w:val="46A654E0"/>
    <w:rsid w:val="46A71593"/>
    <w:rsid w:val="46D56E88"/>
    <w:rsid w:val="46E6DEEF"/>
    <w:rsid w:val="473848E8"/>
    <w:rsid w:val="4743C271"/>
    <w:rsid w:val="475139DD"/>
    <w:rsid w:val="47AA8318"/>
    <w:rsid w:val="47DED3A2"/>
    <w:rsid w:val="481B8777"/>
    <w:rsid w:val="4828E0AC"/>
    <w:rsid w:val="483C1E52"/>
    <w:rsid w:val="483DEA34"/>
    <w:rsid w:val="48863F59"/>
    <w:rsid w:val="48E7C2C3"/>
    <w:rsid w:val="48EF868B"/>
    <w:rsid w:val="48FABEB6"/>
    <w:rsid w:val="48FF8FC4"/>
    <w:rsid w:val="4905153B"/>
    <w:rsid w:val="490E52BE"/>
    <w:rsid w:val="495555D6"/>
    <w:rsid w:val="49606075"/>
    <w:rsid w:val="49824243"/>
    <w:rsid w:val="498EE63E"/>
    <w:rsid w:val="49A61554"/>
    <w:rsid w:val="49D6A20B"/>
    <w:rsid w:val="4A4BEFAE"/>
    <w:rsid w:val="4A74D66B"/>
    <w:rsid w:val="4AB3F576"/>
    <w:rsid w:val="4AC6DEB6"/>
    <w:rsid w:val="4AD23389"/>
    <w:rsid w:val="4AD82930"/>
    <w:rsid w:val="4B0D7288"/>
    <w:rsid w:val="4B3DE9F7"/>
    <w:rsid w:val="4B70D4BD"/>
    <w:rsid w:val="4B86C13A"/>
    <w:rsid w:val="4B87F191"/>
    <w:rsid w:val="4B88A632"/>
    <w:rsid w:val="4BF4B51D"/>
    <w:rsid w:val="4BFAF05D"/>
    <w:rsid w:val="4C27B310"/>
    <w:rsid w:val="4C8AED6A"/>
    <w:rsid w:val="4CCC2CE0"/>
    <w:rsid w:val="4D201BF9"/>
    <w:rsid w:val="4D33FC64"/>
    <w:rsid w:val="4D3CC441"/>
    <w:rsid w:val="4D518949"/>
    <w:rsid w:val="4D5AE94D"/>
    <w:rsid w:val="4D708B19"/>
    <w:rsid w:val="4D85260F"/>
    <w:rsid w:val="4DF20466"/>
    <w:rsid w:val="4E11EAA6"/>
    <w:rsid w:val="4E42A3C0"/>
    <w:rsid w:val="4E641E78"/>
    <w:rsid w:val="4E9A4CDB"/>
    <w:rsid w:val="4E9F542D"/>
    <w:rsid w:val="4EB3E5F1"/>
    <w:rsid w:val="4ECD9357"/>
    <w:rsid w:val="4F388200"/>
    <w:rsid w:val="4F4205F5"/>
    <w:rsid w:val="4F8CCEB7"/>
    <w:rsid w:val="4FE6CFA8"/>
    <w:rsid w:val="4FEE8FCB"/>
    <w:rsid w:val="4FF82B1E"/>
    <w:rsid w:val="4FFB389E"/>
    <w:rsid w:val="4FFDA23E"/>
    <w:rsid w:val="50045E96"/>
    <w:rsid w:val="500885A3"/>
    <w:rsid w:val="501BD89D"/>
    <w:rsid w:val="50626E18"/>
    <w:rsid w:val="50637C7A"/>
    <w:rsid w:val="50AEE4E3"/>
    <w:rsid w:val="50DEDF98"/>
    <w:rsid w:val="5122EB9D"/>
    <w:rsid w:val="515652CA"/>
    <w:rsid w:val="5164F463"/>
    <w:rsid w:val="5180B5CD"/>
    <w:rsid w:val="51C3868F"/>
    <w:rsid w:val="51E39431"/>
    <w:rsid w:val="521AE578"/>
    <w:rsid w:val="5276D72D"/>
    <w:rsid w:val="52A0010D"/>
    <w:rsid w:val="52A65AD3"/>
    <w:rsid w:val="52C47E19"/>
    <w:rsid w:val="52CD6020"/>
    <w:rsid w:val="52F26F85"/>
    <w:rsid w:val="53359A77"/>
    <w:rsid w:val="5341FF89"/>
    <w:rsid w:val="534F9E57"/>
    <w:rsid w:val="535296E1"/>
    <w:rsid w:val="53736C6B"/>
    <w:rsid w:val="5379CD41"/>
    <w:rsid w:val="53976B5D"/>
    <w:rsid w:val="53BBEEDF"/>
    <w:rsid w:val="540E6031"/>
    <w:rsid w:val="54158413"/>
    <w:rsid w:val="5440B69D"/>
    <w:rsid w:val="5484A16F"/>
    <w:rsid w:val="549800F2"/>
    <w:rsid w:val="54B478B4"/>
    <w:rsid w:val="54C26096"/>
    <w:rsid w:val="5505C275"/>
    <w:rsid w:val="55304BCD"/>
    <w:rsid w:val="55306E1B"/>
    <w:rsid w:val="5543C230"/>
    <w:rsid w:val="554CA54D"/>
    <w:rsid w:val="555E178B"/>
    <w:rsid w:val="55768A0B"/>
    <w:rsid w:val="559B4F67"/>
    <w:rsid w:val="559C6962"/>
    <w:rsid w:val="55B2ED4D"/>
    <w:rsid w:val="55D4DA1A"/>
    <w:rsid w:val="56110540"/>
    <w:rsid w:val="564D1F56"/>
    <w:rsid w:val="564E703D"/>
    <w:rsid w:val="56515514"/>
    <w:rsid w:val="56B358ED"/>
    <w:rsid w:val="56B8676A"/>
    <w:rsid w:val="56D193BB"/>
    <w:rsid w:val="56D3BE66"/>
    <w:rsid w:val="56EB5126"/>
    <w:rsid w:val="56ED3EB2"/>
    <w:rsid w:val="56ED91E5"/>
    <w:rsid w:val="571BA57D"/>
    <w:rsid w:val="571D7400"/>
    <w:rsid w:val="57774ED1"/>
    <w:rsid w:val="578D2A12"/>
    <w:rsid w:val="57926849"/>
    <w:rsid w:val="57947681"/>
    <w:rsid w:val="57B3CEA3"/>
    <w:rsid w:val="57D4EEF2"/>
    <w:rsid w:val="57E8CD44"/>
    <w:rsid w:val="57F540EB"/>
    <w:rsid w:val="57F76B96"/>
    <w:rsid w:val="582B1022"/>
    <w:rsid w:val="583D8A95"/>
    <w:rsid w:val="585F327A"/>
    <w:rsid w:val="587AFC41"/>
    <w:rsid w:val="58877442"/>
    <w:rsid w:val="58892985"/>
    <w:rsid w:val="58BCCC8C"/>
    <w:rsid w:val="58EC4909"/>
    <w:rsid w:val="5902A02E"/>
    <w:rsid w:val="59288AF5"/>
    <w:rsid w:val="59A4BEBA"/>
    <w:rsid w:val="59BA725D"/>
    <w:rsid w:val="59C1FAA3"/>
    <w:rsid w:val="59CEA492"/>
    <w:rsid w:val="59FD38FE"/>
    <w:rsid w:val="5A09782A"/>
    <w:rsid w:val="5A0ADB59"/>
    <w:rsid w:val="5A2F43FD"/>
    <w:rsid w:val="5A37752C"/>
    <w:rsid w:val="5A654655"/>
    <w:rsid w:val="5A719CF4"/>
    <w:rsid w:val="5A842A03"/>
    <w:rsid w:val="5A869628"/>
    <w:rsid w:val="5A93CADE"/>
    <w:rsid w:val="5A9FF1E1"/>
    <w:rsid w:val="5AB2E3C2"/>
    <w:rsid w:val="5AC8240C"/>
    <w:rsid w:val="5AC848F1"/>
    <w:rsid w:val="5ADEDD2A"/>
    <w:rsid w:val="5AE96852"/>
    <w:rsid w:val="5B350C67"/>
    <w:rsid w:val="5B631268"/>
    <w:rsid w:val="5B67CD55"/>
    <w:rsid w:val="5B76AC5F"/>
    <w:rsid w:val="5B78DA3E"/>
    <w:rsid w:val="5B7A8E84"/>
    <w:rsid w:val="5B9FF93E"/>
    <w:rsid w:val="5BB5EC16"/>
    <w:rsid w:val="5BB63850"/>
    <w:rsid w:val="5BBF651B"/>
    <w:rsid w:val="5BECAF88"/>
    <w:rsid w:val="5BEFA88B"/>
    <w:rsid w:val="5C955BB3"/>
    <w:rsid w:val="5C9606AD"/>
    <w:rsid w:val="5CFBA7A4"/>
    <w:rsid w:val="5D178487"/>
    <w:rsid w:val="5D1F0147"/>
    <w:rsid w:val="5D3E624C"/>
    <w:rsid w:val="5D411456"/>
    <w:rsid w:val="5D42D0B1"/>
    <w:rsid w:val="5D48EEF1"/>
    <w:rsid w:val="5D6FC8D1"/>
    <w:rsid w:val="5D9E1ACB"/>
    <w:rsid w:val="5DB1C4C5"/>
    <w:rsid w:val="5DBBF7AC"/>
    <w:rsid w:val="5DDF5DA7"/>
    <w:rsid w:val="5E051693"/>
    <w:rsid w:val="5E171E81"/>
    <w:rsid w:val="5E5D2E25"/>
    <w:rsid w:val="5E6DC47E"/>
    <w:rsid w:val="5E88EF92"/>
    <w:rsid w:val="5E8CD9C1"/>
    <w:rsid w:val="5EF372E1"/>
    <w:rsid w:val="5F075B95"/>
    <w:rsid w:val="5F181993"/>
    <w:rsid w:val="5F2CF3A9"/>
    <w:rsid w:val="5F3DDB46"/>
    <w:rsid w:val="5F4D9FE3"/>
    <w:rsid w:val="5F796E0B"/>
    <w:rsid w:val="5F80F17F"/>
    <w:rsid w:val="5FBA4FA9"/>
    <w:rsid w:val="5FC62014"/>
    <w:rsid w:val="5FD85571"/>
    <w:rsid w:val="5FDFF8E7"/>
    <w:rsid w:val="6000F2A2"/>
    <w:rsid w:val="6016532C"/>
    <w:rsid w:val="6025E811"/>
    <w:rsid w:val="602C026D"/>
    <w:rsid w:val="602E5757"/>
    <w:rsid w:val="60AB17E1"/>
    <w:rsid w:val="60BD0322"/>
    <w:rsid w:val="610CFB53"/>
    <w:rsid w:val="61103F2A"/>
    <w:rsid w:val="61408CF2"/>
    <w:rsid w:val="6155D761"/>
    <w:rsid w:val="6199EB75"/>
    <w:rsid w:val="61ADD618"/>
    <w:rsid w:val="61F1F0EF"/>
    <w:rsid w:val="623A3624"/>
    <w:rsid w:val="6245ED40"/>
    <w:rsid w:val="6289B023"/>
    <w:rsid w:val="629824DC"/>
    <w:rsid w:val="62C42605"/>
    <w:rsid w:val="62EC7113"/>
    <w:rsid w:val="62F94EF2"/>
    <w:rsid w:val="631BF518"/>
    <w:rsid w:val="633A8168"/>
    <w:rsid w:val="634F80BF"/>
    <w:rsid w:val="63880225"/>
    <w:rsid w:val="63C131F7"/>
    <w:rsid w:val="63D6CAC6"/>
    <w:rsid w:val="63FA3B52"/>
    <w:rsid w:val="63FC1770"/>
    <w:rsid w:val="64232FEE"/>
    <w:rsid w:val="643CBDF7"/>
    <w:rsid w:val="645B89C0"/>
    <w:rsid w:val="64851CCC"/>
    <w:rsid w:val="64CFE0FE"/>
    <w:rsid w:val="65395650"/>
    <w:rsid w:val="6546440F"/>
    <w:rsid w:val="657C12A0"/>
    <w:rsid w:val="65D7BE8C"/>
    <w:rsid w:val="65E8CA20"/>
    <w:rsid w:val="663DA106"/>
    <w:rsid w:val="666A27FD"/>
    <w:rsid w:val="669940C8"/>
    <w:rsid w:val="66FBEE8D"/>
    <w:rsid w:val="6719A39E"/>
    <w:rsid w:val="671BE5F7"/>
    <w:rsid w:val="67452A69"/>
    <w:rsid w:val="6753A06F"/>
    <w:rsid w:val="677E2F07"/>
    <w:rsid w:val="67AAC52A"/>
    <w:rsid w:val="67AF5390"/>
    <w:rsid w:val="67B21AC1"/>
    <w:rsid w:val="67DAAD71"/>
    <w:rsid w:val="67FD2D44"/>
    <w:rsid w:val="680400D8"/>
    <w:rsid w:val="683BC67A"/>
    <w:rsid w:val="68467F43"/>
    <w:rsid w:val="6847D858"/>
    <w:rsid w:val="68913EC1"/>
    <w:rsid w:val="6900BD07"/>
    <w:rsid w:val="6992A78E"/>
    <w:rsid w:val="69B10C8E"/>
    <w:rsid w:val="69B6AA4F"/>
    <w:rsid w:val="69CCD6AF"/>
    <w:rsid w:val="69E9494A"/>
    <w:rsid w:val="69EF1497"/>
    <w:rsid w:val="6A0F0AC4"/>
    <w:rsid w:val="6A22C72F"/>
    <w:rsid w:val="6A2E50C4"/>
    <w:rsid w:val="6A459D49"/>
    <w:rsid w:val="6A6776C1"/>
    <w:rsid w:val="6A94292E"/>
    <w:rsid w:val="6AADFB91"/>
    <w:rsid w:val="6ACA9B2D"/>
    <w:rsid w:val="6B35746C"/>
    <w:rsid w:val="6B45D264"/>
    <w:rsid w:val="6B5BDF91"/>
    <w:rsid w:val="6BC79FF2"/>
    <w:rsid w:val="6BC9F77C"/>
    <w:rsid w:val="6C13EBE1"/>
    <w:rsid w:val="6C3A028C"/>
    <w:rsid w:val="6CA11B99"/>
    <w:rsid w:val="6CAFB574"/>
    <w:rsid w:val="6CB96530"/>
    <w:rsid w:val="6CD0DFC3"/>
    <w:rsid w:val="6D336065"/>
    <w:rsid w:val="6D4E3AC7"/>
    <w:rsid w:val="6D6EF962"/>
    <w:rsid w:val="6DB30420"/>
    <w:rsid w:val="6DF5FACE"/>
    <w:rsid w:val="6DF9D69F"/>
    <w:rsid w:val="6DFBA3BC"/>
    <w:rsid w:val="6E01D4A0"/>
    <w:rsid w:val="6E265523"/>
    <w:rsid w:val="6E37F573"/>
    <w:rsid w:val="6E4C5CF3"/>
    <w:rsid w:val="6E842B0A"/>
    <w:rsid w:val="6E8CD45E"/>
    <w:rsid w:val="6EAA25E4"/>
    <w:rsid w:val="6F0F6F33"/>
    <w:rsid w:val="6F3E766E"/>
    <w:rsid w:val="701DCC87"/>
    <w:rsid w:val="70216AFA"/>
    <w:rsid w:val="7030AF58"/>
    <w:rsid w:val="703B7DE7"/>
    <w:rsid w:val="70717BD4"/>
    <w:rsid w:val="70799067"/>
    <w:rsid w:val="709BEE30"/>
    <w:rsid w:val="70A2485B"/>
    <w:rsid w:val="70A993A8"/>
    <w:rsid w:val="710C0AA9"/>
    <w:rsid w:val="713ED378"/>
    <w:rsid w:val="7152342C"/>
    <w:rsid w:val="71A46B4D"/>
    <w:rsid w:val="71E07DC5"/>
    <w:rsid w:val="720301E1"/>
    <w:rsid w:val="7221C72A"/>
    <w:rsid w:val="7269120C"/>
    <w:rsid w:val="72E982E2"/>
    <w:rsid w:val="73306284"/>
    <w:rsid w:val="73512A06"/>
    <w:rsid w:val="73882507"/>
    <w:rsid w:val="73914B78"/>
    <w:rsid w:val="73AE3C50"/>
    <w:rsid w:val="73F5BE55"/>
    <w:rsid w:val="73F81F01"/>
    <w:rsid w:val="740DE4C2"/>
    <w:rsid w:val="7437EBCC"/>
    <w:rsid w:val="74686451"/>
    <w:rsid w:val="74A66A1B"/>
    <w:rsid w:val="74BC064C"/>
    <w:rsid w:val="74F9061C"/>
    <w:rsid w:val="758FF93E"/>
    <w:rsid w:val="759BC44C"/>
    <w:rsid w:val="759D4EAA"/>
    <w:rsid w:val="759D7B90"/>
    <w:rsid w:val="75A89E3C"/>
    <w:rsid w:val="75AA1F78"/>
    <w:rsid w:val="75BCD51E"/>
    <w:rsid w:val="75E03893"/>
    <w:rsid w:val="7629582A"/>
    <w:rsid w:val="76557E20"/>
    <w:rsid w:val="7664BB06"/>
    <w:rsid w:val="7665B589"/>
    <w:rsid w:val="766E8241"/>
    <w:rsid w:val="769AD026"/>
    <w:rsid w:val="76D44800"/>
    <w:rsid w:val="7737891C"/>
    <w:rsid w:val="77379DF7"/>
    <w:rsid w:val="776D170E"/>
    <w:rsid w:val="77869E09"/>
    <w:rsid w:val="779FCBCC"/>
    <w:rsid w:val="77A7CF67"/>
    <w:rsid w:val="77C822E3"/>
    <w:rsid w:val="77D234B1"/>
    <w:rsid w:val="77DCA1C9"/>
    <w:rsid w:val="77DE3C0F"/>
    <w:rsid w:val="77F261EC"/>
    <w:rsid w:val="7800E3B3"/>
    <w:rsid w:val="780B2BC7"/>
    <w:rsid w:val="783F52C5"/>
    <w:rsid w:val="785604B9"/>
    <w:rsid w:val="7887BF1E"/>
    <w:rsid w:val="78AE49E2"/>
    <w:rsid w:val="78B98D6D"/>
    <w:rsid w:val="78BA7BE2"/>
    <w:rsid w:val="78BFB03F"/>
    <w:rsid w:val="78C2CF4A"/>
    <w:rsid w:val="790BC123"/>
    <w:rsid w:val="795EE9E5"/>
    <w:rsid w:val="79883ECC"/>
    <w:rsid w:val="798A699E"/>
    <w:rsid w:val="79CE4A8F"/>
    <w:rsid w:val="79CF6CED"/>
    <w:rsid w:val="79D28AA9"/>
    <w:rsid w:val="79F363A9"/>
    <w:rsid w:val="7A051AAE"/>
    <w:rsid w:val="7A204DD6"/>
    <w:rsid w:val="7A3B9742"/>
    <w:rsid w:val="7A864AC1"/>
    <w:rsid w:val="7A8B637A"/>
    <w:rsid w:val="7B040042"/>
    <w:rsid w:val="7B333782"/>
    <w:rsid w:val="7B443EDD"/>
    <w:rsid w:val="7B654C67"/>
    <w:rsid w:val="7B690693"/>
    <w:rsid w:val="7B6B2BA2"/>
    <w:rsid w:val="7BAEEA54"/>
    <w:rsid w:val="7BD32116"/>
    <w:rsid w:val="7BF681B8"/>
    <w:rsid w:val="7C112265"/>
    <w:rsid w:val="7C127FA6"/>
    <w:rsid w:val="7C2BA437"/>
    <w:rsid w:val="7C5CA5E2"/>
    <w:rsid w:val="7C9FB586"/>
    <w:rsid w:val="7CA52B54"/>
    <w:rsid w:val="7CD44C09"/>
    <w:rsid w:val="7CDF3F7F"/>
    <w:rsid w:val="7CE0D4E4"/>
    <w:rsid w:val="7CF64495"/>
    <w:rsid w:val="7D4D7374"/>
    <w:rsid w:val="7D6AC57F"/>
    <w:rsid w:val="7DBDDC42"/>
    <w:rsid w:val="7DE1745F"/>
    <w:rsid w:val="7E6650F2"/>
    <w:rsid w:val="7E709427"/>
    <w:rsid w:val="7EC3069E"/>
    <w:rsid w:val="7ECF6513"/>
    <w:rsid w:val="7FCFD840"/>
    <w:rsid w:val="7FF39710"/>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7DA2A7"/>
  <w15:chartTrackingRefBased/>
  <w15:docId w15:val="{5F8E3AF6-9C11-44C4-81C7-C29B732199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hAnsiTheme="minorHAnsi" w:eastAsiaTheme="minorHAnsi" w:cstheme="minorBidi"/>
        <w:kern w:val="2"/>
        <w:sz w:val="24"/>
        <w:szCs w:val="24"/>
        <w:lang w:val="et-EE"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allaad" w:default="1">
    <w:name w:val="Normal"/>
    <w:qFormat/>
  </w:style>
  <w:style w:type="paragraph" w:styleId="Pealkiri1">
    <w:name w:val="heading 1"/>
    <w:basedOn w:val="Normaallaad"/>
    <w:next w:val="Normaallaad"/>
    <w:link w:val="Pealkiri1Mrk"/>
    <w:uiPriority w:val="9"/>
    <w:qFormat/>
    <w:rsid w:val="009546DC"/>
    <w:pPr>
      <w:keepNext/>
      <w:keepLines/>
      <w:spacing w:before="360" w:after="80"/>
      <w:outlineLvl w:val="0"/>
    </w:pPr>
    <w:rPr>
      <w:rFonts w:asciiTheme="majorHAnsi" w:hAnsiTheme="majorHAnsi" w:eastAsiaTheme="majorEastAsia" w:cstheme="majorBidi"/>
      <w:color w:val="0F4761" w:themeColor="accent1" w:themeShade="BF"/>
      <w:sz w:val="40"/>
      <w:szCs w:val="40"/>
    </w:rPr>
  </w:style>
  <w:style w:type="paragraph" w:styleId="Pealkiri2">
    <w:name w:val="heading 2"/>
    <w:basedOn w:val="Normaallaad"/>
    <w:next w:val="Normaallaad"/>
    <w:link w:val="Pealkiri2Mrk"/>
    <w:uiPriority w:val="9"/>
    <w:semiHidden/>
    <w:unhideWhenUsed/>
    <w:qFormat/>
    <w:rsid w:val="009546DC"/>
    <w:pPr>
      <w:keepNext/>
      <w:keepLines/>
      <w:spacing w:before="160" w:after="80"/>
      <w:outlineLvl w:val="1"/>
    </w:pPr>
    <w:rPr>
      <w:rFonts w:asciiTheme="majorHAnsi" w:hAnsiTheme="majorHAnsi" w:eastAsiaTheme="majorEastAsia" w:cstheme="majorBidi"/>
      <w:color w:val="0F4761" w:themeColor="accent1" w:themeShade="BF"/>
      <w:sz w:val="32"/>
      <w:szCs w:val="32"/>
    </w:rPr>
  </w:style>
  <w:style w:type="paragraph" w:styleId="Pealkiri3">
    <w:name w:val="heading 3"/>
    <w:basedOn w:val="Normaallaad"/>
    <w:next w:val="Normaallaad"/>
    <w:link w:val="Pealkiri3Mrk"/>
    <w:uiPriority w:val="9"/>
    <w:semiHidden/>
    <w:unhideWhenUsed/>
    <w:qFormat/>
    <w:rsid w:val="009546DC"/>
    <w:pPr>
      <w:keepNext/>
      <w:keepLines/>
      <w:spacing w:before="160" w:after="80"/>
      <w:outlineLvl w:val="2"/>
    </w:pPr>
    <w:rPr>
      <w:rFonts w:eastAsiaTheme="majorEastAsia" w:cstheme="majorBidi"/>
      <w:color w:val="0F4761" w:themeColor="accent1" w:themeShade="BF"/>
      <w:sz w:val="28"/>
      <w:szCs w:val="28"/>
    </w:rPr>
  </w:style>
  <w:style w:type="paragraph" w:styleId="Pealkiri4">
    <w:name w:val="heading 4"/>
    <w:basedOn w:val="Normaallaad"/>
    <w:next w:val="Normaallaad"/>
    <w:link w:val="Pealkiri4Mrk"/>
    <w:uiPriority w:val="9"/>
    <w:semiHidden/>
    <w:unhideWhenUsed/>
    <w:qFormat/>
    <w:rsid w:val="009546DC"/>
    <w:pPr>
      <w:keepNext/>
      <w:keepLines/>
      <w:spacing w:before="80" w:after="40"/>
      <w:outlineLvl w:val="3"/>
    </w:pPr>
    <w:rPr>
      <w:rFonts w:eastAsiaTheme="majorEastAsia" w:cstheme="majorBidi"/>
      <w:i/>
      <w:iCs/>
      <w:color w:val="0F4761" w:themeColor="accent1" w:themeShade="BF"/>
    </w:rPr>
  </w:style>
  <w:style w:type="paragraph" w:styleId="Pealkiri5">
    <w:name w:val="heading 5"/>
    <w:basedOn w:val="Normaallaad"/>
    <w:next w:val="Normaallaad"/>
    <w:link w:val="Pealkiri5Mrk"/>
    <w:uiPriority w:val="9"/>
    <w:semiHidden/>
    <w:unhideWhenUsed/>
    <w:qFormat/>
    <w:rsid w:val="009546DC"/>
    <w:pPr>
      <w:keepNext/>
      <w:keepLines/>
      <w:spacing w:before="80" w:after="40"/>
      <w:outlineLvl w:val="4"/>
    </w:pPr>
    <w:rPr>
      <w:rFonts w:eastAsiaTheme="majorEastAsia" w:cstheme="majorBidi"/>
      <w:color w:val="0F4761" w:themeColor="accent1" w:themeShade="BF"/>
    </w:rPr>
  </w:style>
  <w:style w:type="paragraph" w:styleId="Pealkiri6">
    <w:name w:val="heading 6"/>
    <w:basedOn w:val="Normaallaad"/>
    <w:next w:val="Normaallaad"/>
    <w:link w:val="Pealkiri6Mrk"/>
    <w:uiPriority w:val="9"/>
    <w:semiHidden/>
    <w:unhideWhenUsed/>
    <w:qFormat/>
    <w:rsid w:val="009546DC"/>
    <w:pPr>
      <w:keepNext/>
      <w:keepLines/>
      <w:spacing w:before="40" w:after="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9546DC"/>
    <w:pPr>
      <w:keepNext/>
      <w:keepLines/>
      <w:spacing w:before="40" w:after="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9546DC"/>
    <w:pPr>
      <w:keepNext/>
      <w:keepLines/>
      <w:spacing w:after="0"/>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9546DC"/>
    <w:pPr>
      <w:keepNext/>
      <w:keepLines/>
      <w:spacing w:after="0"/>
      <w:outlineLvl w:val="8"/>
    </w:pPr>
    <w:rPr>
      <w:rFonts w:eastAsiaTheme="majorEastAsia" w:cstheme="majorBidi"/>
      <w:color w:val="272727" w:themeColor="text1" w:themeTint="D8"/>
    </w:rPr>
  </w:style>
  <w:style w:type="character" w:styleId="Liguvaikefont" w:default="1">
    <w:name w:val="Default Paragraph Font"/>
    <w:uiPriority w:val="1"/>
    <w:semiHidden/>
    <w:unhideWhenUsed/>
  </w:style>
  <w:style w:type="table" w:styleId="Normaaltabel" w:default="1">
    <w:name w:val="Normal Table"/>
    <w:uiPriority w:val="99"/>
    <w:semiHidden/>
    <w:unhideWhenUsed/>
    <w:tblPr>
      <w:tblInd w:w="0" w:type="dxa"/>
      <w:tblCellMar>
        <w:top w:w="0" w:type="dxa"/>
        <w:left w:w="108" w:type="dxa"/>
        <w:bottom w:w="0" w:type="dxa"/>
        <w:right w:w="108" w:type="dxa"/>
      </w:tblCellMar>
    </w:tblPr>
  </w:style>
  <w:style w:type="numbering" w:styleId="Loendita" w:default="1">
    <w:name w:val="No List"/>
    <w:uiPriority w:val="99"/>
    <w:semiHidden/>
    <w:unhideWhenUsed/>
  </w:style>
  <w:style w:type="character" w:styleId="Pealkiri1Mrk" w:customStyle="1">
    <w:name w:val="Pealkiri 1 Märk"/>
    <w:basedOn w:val="Liguvaikefont"/>
    <w:link w:val="Pealkiri1"/>
    <w:uiPriority w:val="9"/>
    <w:rsid w:val="009546DC"/>
    <w:rPr>
      <w:rFonts w:asciiTheme="majorHAnsi" w:hAnsiTheme="majorHAnsi" w:eastAsiaTheme="majorEastAsia" w:cstheme="majorBidi"/>
      <w:color w:val="0F4761" w:themeColor="accent1" w:themeShade="BF"/>
      <w:sz w:val="40"/>
      <w:szCs w:val="40"/>
    </w:rPr>
  </w:style>
  <w:style w:type="character" w:styleId="Pealkiri2Mrk" w:customStyle="1">
    <w:name w:val="Pealkiri 2 Märk"/>
    <w:basedOn w:val="Liguvaikefont"/>
    <w:link w:val="Pealkiri2"/>
    <w:uiPriority w:val="9"/>
    <w:semiHidden/>
    <w:rsid w:val="009546DC"/>
    <w:rPr>
      <w:rFonts w:asciiTheme="majorHAnsi" w:hAnsiTheme="majorHAnsi" w:eastAsiaTheme="majorEastAsia" w:cstheme="majorBidi"/>
      <w:color w:val="0F4761" w:themeColor="accent1" w:themeShade="BF"/>
      <w:sz w:val="32"/>
      <w:szCs w:val="32"/>
    </w:rPr>
  </w:style>
  <w:style w:type="character" w:styleId="Pealkiri3Mrk" w:customStyle="1">
    <w:name w:val="Pealkiri 3 Märk"/>
    <w:basedOn w:val="Liguvaikefont"/>
    <w:link w:val="Pealkiri3"/>
    <w:uiPriority w:val="9"/>
    <w:semiHidden/>
    <w:rsid w:val="009546DC"/>
    <w:rPr>
      <w:rFonts w:eastAsiaTheme="majorEastAsia" w:cstheme="majorBidi"/>
      <w:color w:val="0F4761" w:themeColor="accent1" w:themeShade="BF"/>
      <w:sz w:val="28"/>
      <w:szCs w:val="28"/>
    </w:rPr>
  </w:style>
  <w:style w:type="character" w:styleId="Pealkiri4Mrk" w:customStyle="1">
    <w:name w:val="Pealkiri 4 Märk"/>
    <w:basedOn w:val="Liguvaikefont"/>
    <w:link w:val="Pealkiri4"/>
    <w:uiPriority w:val="9"/>
    <w:semiHidden/>
    <w:rsid w:val="009546DC"/>
    <w:rPr>
      <w:rFonts w:eastAsiaTheme="majorEastAsia" w:cstheme="majorBidi"/>
      <w:i/>
      <w:iCs/>
      <w:color w:val="0F4761" w:themeColor="accent1" w:themeShade="BF"/>
    </w:rPr>
  </w:style>
  <w:style w:type="character" w:styleId="Pealkiri5Mrk" w:customStyle="1">
    <w:name w:val="Pealkiri 5 Märk"/>
    <w:basedOn w:val="Liguvaikefont"/>
    <w:link w:val="Pealkiri5"/>
    <w:uiPriority w:val="9"/>
    <w:semiHidden/>
    <w:rsid w:val="009546DC"/>
    <w:rPr>
      <w:rFonts w:eastAsiaTheme="majorEastAsia" w:cstheme="majorBidi"/>
      <w:color w:val="0F4761" w:themeColor="accent1" w:themeShade="BF"/>
    </w:rPr>
  </w:style>
  <w:style w:type="character" w:styleId="Pealkiri6Mrk" w:customStyle="1">
    <w:name w:val="Pealkiri 6 Märk"/>
    <w:basedOn w:val="Liguvaikefont"/>
    <w:link w:val="Pealkiri6"/>
    <w:uiPriority w:val="9"/>
    <w:semiHidden/>
    <w:rsid w:val="009546DC"/>
    <w:rPr>
      <w:rFonts w:eastAsiaTheme="majorEastAsia" w:cstheme="majorBidi"/>
      <w:i/>
      <w:iCs/>
      <w:color w:val="595959" w:themeColor="text1" w:themeTint="A6"/>
    </w:rPr>
  </w:style>
  <w:style w:type="character" w:styleId="Pealkiri7Mrk" w:customStyle="1">
    <w:name w:val="Pealkiri 7 Märk"/>
    <w:basedOn w:val="Liguvaikefont"/>
    <w:link w:val="Pealkiri7"/>
    <w:uiPriority w:val="9"/>
    <w:semiHidden/>
    <w:rsid w:val="009546DC"/>
    <w:rPr>
      <w:rFonts w:eastAsiaTheme="majorEastAsia" w:cstheme="majorBidi"/>
      <w:color w:val="595959" w:themeColor="text1" w:themeTint="A6"/>
    </w:rPr>
  </w:style>
  <w:style w:type="character" w:styleId="Pealkiri8Mrk" w:customStyle="1">
    <w:name w:val="Pealkiri 8 Märk"/>
    <w:basedOn w:val="Liguvaikefont"/>
    <w:link w:val="Pealkiri8"/>
    <w:uiPriority w:val="9"/>
    <w:semiHidden/>
    <w:rsid w:val="009546DC"/>
    <w:rPr>
      <w:rFonts w:eastAsiaTheme="majorEastAsia" w:cstheme="majorBidi"/>
      <w:i/>
      <w:iCs/>
      <w:color w:val="272727" w:themeColor="text1" w:themeTint="D8"/>
    </w:rPr>
  </w:style>
  <w:style w:type="character" w:styleId="Pealkiri9Mrk" w:customStyle="1">
    <w:name w:val="Pealkiri 9 Märk"/>
    <w:basedOn w:val="Liguvaikefont"/>
    <w:link w:val="Pealkiri9"/>
    <w:uiPriority w:val="9"/>
    <w:semiHidden/>
    <w:rsid w:val="009546DC"/>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9546DC"/>
    <w:pPr>
      <w:spacing w:after="80" w:line="240" w:lineRule="auto"/>
      <w:contextualSpacing/>
    </w:pPr>
    <w:rPr>
      <w:rFonts w:asciiTheme="majorHAnsi" w:hAnsiTheme="majorHAnsi" w:eastAsiaTheme="majorEastAsia" w:cstheme="majorBidi"/>
      <w:spacing w:val="-10"/>
      <w:kern w:val="28"/>
      <w:sz w:val="56"/>
      <w:szCs w:val="56"/>
    </w:rPr>
  </w:style>
  <w:style w:type="character" w:styleId="PealkiriMrk" w:customStyle="1">
    <w:name w:val="Pealkiri Märk"/>
    <w:basedOn w:val="Liguvaikefont"/>
    <w:link w:val="Pealkiri"/>
    <w:uiPriority w:val="10"/>
    <w:rsid w:val="009546DC"/>
    <w:rPr>
      <w:rFonts w:asciiTheme="majorHAnsi" w:hAnsiTheme="majorHAnsi" w:eastAsiaTheme="majorEastAsia" w:cstheme="majorBidi"/>
      <w:spacing w:val="-10"/>
      <w:kern w:val="28"/>
      <w:sz w:val="56"/>
      <w:szCs w:val="56"/>
    </w:rPr>
  </w:style>
  <w:style w:type="paragraph" w:styleId="Alapealkiri">
    <w:name w:val="Subtitle"/>
    <w:basedOn w:val="Normaallaad"/>
    <w:next w:val="Normaallaad"/>
    <w:link w:val="AlapealkiriMrk"/>
    <w:uiPriority w:val="11"/>
    <w:qFormat/>
    <w:rsid w:val="009546DC"/>
    <w:pPr>
      <w:numPr>
        <w:ilvl w:val="1"/>
      </w:numPr>
    </w:pPr>
    <w:rPr>
      <w:rFonts w:eastAsiaTheme="majorEastAsia" w:cstheme="majorBidi"/>
      <w:color w:val="595959" w:themeColor="text1" w:themeTint="A6"/>
      <w:spacing w:val="15"/>
      <w:sz w:val="28"/>
      <w:szCs w:val="28"/>
    </w:rPr>
  </w:style>
  <w:style w:type="character" w:styleId="AlapealkiriMrk" w:customStyle="1">
    <w:name w:val="Alapealkiri Märk"/>
    <w:basedOn w:val="Liguvaikefont"/>
    <w:link w:val="Alapealkiri"/>
    <w:uiPriority w:val="11"/>
    <w:rsid w:val="009546DC"/>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9546DC"/>
    <w:pPr>
      <w:spacing w:before="160"/>
      <w:jc w:val="center"/>
    </w:pPr>
    <w:rPr>
      <w:i/>
      <w:iCs/>
      <w:color w:val="404040" w:themeColor="text1" w:themeTint="BF"/>
    </w:rPr>
  </w:style>
  <w:style w:type="character" w:styleId="TsitaatMrk" w:customStyle="1">
    <w:name w:val="Tsitaat Märk"/>
    <w:basedOn w:val="Liguvaikefont"/>
    <w:link w:val="Tsitaat"/>
    <w:uiPriority w:val="29"/>
    <w:rsid w:val="009546DC"/>
    <w:rPr>
      <w:i/>
      <w:iCs/>
      <w:color w:val="404040" w:themeColor="text1" w:themeTint="BF"/>
    </w:rPr>
  </w:style>
  <w:style w:type="paragraph" w:styleId="Loendilik">
    <w:name w:val="List Paragraph"/>
    <w:basedOn w:val="Normaallaad"/>
    <w:uiPriority w:val="34"/>
    <w:qFormat/>
    <w:rsid w:val="009546DC"/>
    <w:pPr>
      <w:ind w:left="720"/>
      <w:contextualSpacing/>
    </w:pPr>
  </w:style>
  <w:style w:type="character" w:styleId="Selgeltmrgatavrhutus">
    <w:name w:val="Intense Emphasis"/>
    <w:basedOn w:val="Liguvaikefont"/>
    <w:uiPriority w:val="21"/>
    <w:qFormat/>
    <w:rsid w:val="009546DC"/>
    <w:rPr>
      <w:i/>
      <w:iCs/>
      <w:color w:val="0F4761" w:themeColor="accent1" w:themeShade="BF"/>
    </w:rPr>
  </w:style>
  <w:style w:type="paragraph" w:styleId="Selgeltmrgatavtsitaat">
    <w:name w:val="Intense Quote"/>
    <w:basedOn w:val="Normaallaad"/>
    <w:next w:val="Normaallaad"/>
    <w:link w:val="SelgeltmrgatavtsitaatMrk"/>
    <w:uiPriority w:val="30"/>
    <w:qFormat/>
    <w:rsid w:val="009546DC"/>
    <w:pPr>
      <w:pBdr>
        <w:top w:val="single" w:color="0F4761" w:themeColor="accent1" w:themeShade="BF" w:sz="4" w:space="10"/>
        <w:bottom w:val="single" w:color="0F4761" w:themeColor="accent1" w:themeShade="BF" w:sz="4" w:space="10"/>
      </w:pBdr>
      <w:spacing w:before="360" w:after="360"/>
      <w:ind w:left="864" w:right="864"/>
      <w:jc w:val="center"/>
    </w:pPr>
    <w:rPr>
      <w:i/>
      <w:iCs/>
      <w:color w:val="0F4761" w:themeColor="accent1" w:themeShade="BF"/>
    </w:rPr>
  </w:style>
  <w:style w:type="character" w:styleId="SelgeltmrgatavtsitaatMrk" w:customStyle="1">
    <w:name w:val="Selgelt märgatav tsitaat Märk"/>
    <w:basedOn w:val="Liguvaikefont"/>
    <w:link w:val="Selgeltmrgatavtsitaat"/>
    <w:uiPriority w:val="30"/>
    <w:rsid w:val="009546DC"/>
    <w:rPr>
      <w:i/>
      <w:iCs/>
      <w:color w:val="0F4761" w:themeColor="accent1" w:themeShade="BF"/>
    </w:rPr>
  </w:style>
  <w:style w:type="character" w:styleId="Selgeltmrgatavviide">
    <w:name w:val="Intense Reference"/>
    <w:basedOn w:val="Liguvaikefont"/>
    <w:uiPriority w:val="32"/>
    <w:qFormat/>
    <w:rsid w:val="009546DC"/>
    <w:rPr>
      <w:b/>
      <w:bCs/>
      <w:smallCaps/>
      <w:color w:val="0F4761" w:themeColor="accent1" w:themeShade="BF"/>
      <w:spacing w:val="5"/>
    </w:rPr>
  </w:style>
  <w:style w:type="character" w:styleId="normaltextrun" w:customStyle="1">
    <w:name w:val="normaltextrun"/>
    <w:basedOn w:val="Liguvaikefont"/>
    <w:rsid w:val="009546DC"/>
  </w:style>
  <w:style w:type="character" w:styleId="eop" w:customStyle="1">
    <w:name w:val="eop"/>
    <w:basedOn w:val="Liguvaikefont"/>
    <w:rsid w:val="009546DC"/>
  </w:style>
  <w:style w:type="paragraph" w:styleId="paragraph" w:customStyle="1">
    <w:name w:val="paragraph"/>
    <w:basedOn w:val="Normaallaad"/>
    <w:rsid w:val="00EE2D24"/>
    <w:pPr>
      <w:spacing w:before="100" w:beforeAutospacing="1" w:after="100" w:afterAutospacing="1" w:line="240" w:lineRule="auto"/>
    </w:pPr>
    <w:rPr>
      <w:rFonts w:ascii="Times New Roman" w:hAnsi="Times New Roman" w:eastAsia="Times New Roman" w:cs="Times New Roman"/>
      <w:kern w:val="0"/>
      <w:lang w:eastAsia="et-EE"/>
      <w14:ligatures w14:val="none"/>
    </w:rPr>
  </w:style>
  <w:style w:type="character" w:styleId="Kommentaariviide">
    <w:name w:val="annotation reference"/>
    <w:basedOn w:val="Liguvaikefont"/>
    <w:uiPriority w:val="99"/>
    <w:semiHidden/>
    <w:unhideWhenUsed/>
    <w:rsid w:val="00A6166E"/>
    <w:rPr>
      <w:sz w:val="16"/>
      <w:szCs w:val="16"/>
    </w:rPr>
  </w:style>
  <w:style w:type="paragraph" w:styleId="Kommentaaritekst">
    <w:name w:val="annotation text"/>
    <w:basedOn w:val="Normaallaad"/>
    <w:link w:val="KommentaaritekstMrk"/>
    <w:uiPriority w:val="99"/>
    <w:unhideWhenUsed/>
    <w:rsid w:val="00A6166E"/>
    <w:pPr>
      <w:spacing w:line="240" w:lineRule="auto"/>
    </w:pPr>
    <w:rPr>
      <w:sz w:val="20"/>
      <w:szCs w:val="20"/>
    </w:rPr>
  </w:style>
  <w:style w:type="character" w:styleId="KommentaaritekstMrk" w:customStyle="1">
    <w:name w:val="Kommentaari tekst Märk"/>
    <w:basedOn w:val="Liguvaikefont"/>
    <w:link w:val="Kommentaaritekst"/>
    <w:uiPriority w:val="99"/>
    <w:rsid w:val="00A6166E"/>
    <w:rPr>
      <w:sz w:val="20"/>
      <w:szCs w:val="20"/>
    </w:rPr>
  </w:style>
  <w:style w:type="paragraph" w:styleId="Kommentaariteema">
    <w:name w:val="annotation subject"/>
    <w:basedOn w:val="Kommentaaritekst"/>
    <w:next w:val="Kommentaaritekst"/>
    <w:link w:val="KommentaariteemaMrk"/>
    <w:uiPriority w:val="99"/>
    <w:semiHidden/>
    <w:unhideWhenUsed/>
    <w:rsid w:val="00A6166E"/>
    <w:rPr>
      <w:b/>
      <w:bCs/>
    </w:rPr>
  </w:style>
  <w:style w:type="character" w:styleId="KommentaariteemaMrk" w:customStyle="1">
    <w:name w:val="Kommentaari teema Märk"/>
    <w:basedOn w:val="KommentaaritekstMrk"/>
    <w:link w:val="Kommentaariteema"/>
    <w:uiPriority w:val="99"/>
    <w:semiHidden/>
    <w:rsid w:val="00A6166E"/>
    <w:rPr>
      <w:b/>
      <w:bCs/>
      <w:sz w:val="20"/>
      <w:szCs w:val="20"/>
    </w:rPr>
  </w:style>
  <w:style w:type="character" w:styleId="Hperlink">
    <w:name w:val="Hyperlink"/>
    <w:basedOn w:val="Liguvaikefont"/>
    <w:uiPriority w:val="99"/>
    <w:unhideWhenUsed/>
    <w:rsid w:val="0050153C"/>
    <w:rPr>
      <w:color w:val="467886" w:themeColor="hyperlink"/>
      <w:u w:val="single"/>
    </w:rPr>
  </w:style>
  <w:style w:type="character" w:styleId="Lahendamatamainimine">
    <w:name w:val="Unresolved Mention"/>
    <w:basedOn w:val="Liguvaikefont"/>
    <w:uiPriority w:val="99"/>
    <w:semiHidden/>
    <w:unhideWhenUsed/>
    <w:rsid w:val="0050153C"/>
    <w:rPr>
      <w:color w:val="605E5C"/>
      <w:shd w:val="clear" w:color="auto" w:fill="E1DFDD"/>
    </w:rPr>
  </w:style>
  <w:style w:type="paragraph" w:styleId="Redaktsioon">
    <w:name w:val="Revision"/>
    <w:hidden/>
    <w:uiPriority w:val="99"/>
    <w:semiHidden/>
    <w:rsid w:val="00AE291E"/>
    <w:pPr>
      <w:spacing w:after="0" w:line="240" w:lineRule="auto"/>
    </w:pPr>
  </w:style>
  <w:style w:type="character" w:styleId="scxw36858221" w:customStyle="1">
    <w:name w:val="scxw36858221"/>
    <w:basedOn w:val="Liguvaikefont"/>
    <w:rsid w:val="001F6ABB"/>
  </w:style>
  <w:style w:type="paragraph" w:styleId="Pis">
    <w:name w:val="header"/>
    <w:basedOn w:val="Normaallaad"/>
    <w:link w:val="PisMrk"/>
    <w:uiPriority w:val="99"/>
    <w:unhideWhenUsed/>
    <w:rsid w:val="003B355A"/>
    <w:pPr>
      <w:tabs>
        <w:tab w:val="center" w:pos="4536"/>
        <w:tab w:val="right" w:pos="9072"/>
      </w:tabs>
      <w:spacing w:after="0" w:line="240" w:lineRule="auto"/>
    </w:pPr>
  </w:style>
  <w:style w:type="character" w:styleId="PisMrk" w:customStyle="1">
    <w:name w:val="Päis Märk"/>
    <w:basedOn w:val="Liguvaikefont"/>
    <w:link w:val="Pis"/>
    <w:uiPriority w:val="99"/>
    <w:rsid w:val="003B355A"/>
  </w:style>
  <w:style w:type="paragraph" w:styleId="Jalus">
    <w:name w:val="footer"/>
    <w:basedOn w:val="Normaallaad"/>
    <w:link w:val="JalusMrk"/>
    <w:uiPriority w:val="99"/>
    <w:unhideWhenUsed/>
    <w:rsid w:val="003B355A"/>
    <w:pPr>
      <w:tabs>
        <w:tab w:val="center" w:pos="4536"/>
        <w:tab w:val="right" w:pos="9072"/>
      </w:tabs>
      <w:spacing w:after="0" w:line="240" w:lineRule="auto"/>
    </w:pPr>
  </w:style>
  <w:style w:type="character" w:styleId="JalusMrk" w:customStyle="1">
    <w:name w:val="Jalus Märk"/>
    <w:basedOn w:val="Liguvaikefont"/>
    <w:link w:val="Jalus"/>
    <w:uiPriority w:val="99"/>
    <w:rsid w:val="003B355A"/>
  </w:style>
  <w:style w:type="character" w:styleId="Mainimine">
    <w:name w:val="Mention"/>
    <w:basedOn w:val="Liguvaikefont"/>
    <w:uiPriority w:val="99"/>
    <w:unhideWhenUsed/>
    <w:rsid w:val="00CC01F2"/>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6219197">
      <w:bodyDiv w:val="1"/>
      <w:marLeft w:val="0"/>
      <w:marRight w:val="0"/>
      <w:marTop w:val="0"/>
      <w:marBottom w:val="0"/>
      <w:divBdr>
        <w:top w:val="none" w:sz="0" w:space="0" w:color="auto"/>
        <w:left w:val="none" w:sz="0" w:space="0" w:color="auto"/>
        <w:bottom w:val="none" w:sz="0" w:space="0" w:color="auto"/>
        <w:right w:val="none" w:sz="0" w:space="0" w:color="auto"/>
      </w:divBdr>
      <w:divsChild>
        <w:div w:id="1510216705">
          <w:marLeft w:val="0"/>
          <w:marRight w:val="0"/>
          <w:marTop w:val="0"/>
          <w:marBottom w:val="0"/>
          <w:divBdr>
            <w:top w:val="none" w:sz="0" w:space="0" w:color="auto"/>
            <w:left w:val="none" w:sz="0" w:space="0" w:color="auto"/>
            <w:bottom w:val="none" w:sz="0" w:space="0" w:color="auto"/>
            <w:right w:val="none" w:sz="0" w:space="0" w:color="auto"/>
          </w:divBdr>
        </w:div>
        <w:div w:id="2023818547">
          <w:marLeft w:val="0"/>
          <w:marRight w:val="0"/>
          <w:marTop w:val="0"/>
          <w:marBottom w:val="0"/>
          <w:divBdr>
            <w:top w:val="none" w:sz="0" w:space="0" w:color="auto"/>
            <w:left w:val="none" w:sz="0" w:space="0" w:color="auto"/>
            <w:bottom w:val="none" w:sz="0" w:space="0" w:color="auto"/>
            <w:right w:val="none" w:sz="0" w:space="0" w:color="auto"/>
          </w:divBdr>
        </w:div>
      </w:divsChild>
    </w:div>
    <w:div w:id="253130318">
      <w:bodyDiv w:val="1"/>
      <w:marLeft w:val="0"/>
      <w:marRight w:val="0"/>
      <w:marTop w:val="0"/>
      <w:marBottom w:val="0"/>
      <w:divBdr>
        <w:top w:val="none" w:sz="0" w:space="0" w:color="auto"/>
        <w:left w:val="none" w:sz="0" w:space="0" w:color="auto"/>
        <w:bottom w:val="none" w:sz="0" w:space="0" w:color="auto"/>
        <w:right w:val="none" w:sz="0" w:space="0" w:color="auto"/>
      </w:divBdr>
    </w:div>
    <w:div w:id="648941641">
      <w:bodyDiv w:val="1"/>
      <w:marLeft w:val="0"/>
      <w:marRight w:val="0"/>
      <w:marTop w:val="0"/>
      <w:marBottom w:val="0"/>
      <w:divBdr>
        <w:top w:val="none" w:sz="0" w:space="0" w:color="auto"/>
        <w:left w:val="none" w:sz="0" w:space="0" w:color="auto"/>
        <w:bottom w:val="none" w:sz="0" w:space="0" w:color="auto"/>
        <w:right w:val="none" w:sz="0" w:space="0" w:color="auto"/>
      </w:divBdr>
      <w:divsChild>
        <w:div w:id="1250581705">
          <w:marLeft w:val="0"/>
          <w:marRight w:val="0"/>
          <w:marTop w:val="0"/>
          <w:marBottom w:val="0"/>
          <w:divBdr>
            <w:top w:val="none" w:sz="0" w:space="0" w:color="auto"/>
            <w:left w:val="none" w:sz="0" w:space="0" w:color="auto"/>
            <w:bottom w:val="none" w:sz="0" w:space="0" w:color="auto"/>
            <w:right w:val="none" w:sz="0" w:space="0" w:color="auto"/>
          </w:divBdr>
        </w:div>
        <w:div w:id="1797212214">
          <w:marLeft w:val="0"/>
          <w:marRight w:val="0"/>
          <w:marTop w:val="0"/>
          <w:marBottom w:val="0"/>
          <w:divBdr>
            <w:top w:val="none" w:sz="0" w:space="0" w:color="auto"/>
            <w:left w:val="none" w:sz="0" w:space="0" w:color="auto"/>
            <w:bottom w:val="none" w:sz="0" w:space="0" w:color="auto"/>
            <w:right w:val="none" w:sz="0" w:space="0" w:color="auto"/>
          </w:divBdr>
        </w:div>
      </w:divsChild>
    </w:div>
    <w:div w:id="1174416331">
      <w:bodyDiv w:val="1"/>
      <w:marLeft w:val="0"/>
      <w:marRight w:val="0"/>
      <w:marTop w:val="0"/>
      <w:marBottom w:val="0"/>
      <w:divBdr>
        <w:top w:val="none" w:sz="0" w:space="0" w:color="auto"/>
        <w:left w:val="none" w:sz="0" w:space="0" w:color="auto"/>
        <w:bottom w:val="none" w:sz="0" w:space="0" w:color="auto"/>
        <w:right w:val="none" w:sz="0" w:space="0" w:color="auto"/>
      </w:divBdr>
      <w:divsChild>
        <w:div w:id="567153571">
          <w:marLeft w:val="0"/>
          <w:marRight w:val="0"/>
          <w:marTop w:val="0"/>
          <w:marBottom w:val="0"/>
          <w:divBdr>
            <w:top w:val="none" w:sz="0" w:space="0" w:color="auto"/>
            <w:left w:val="none" w:sz="0" w:space="0" w:color="auto"/>
            <w:bottom w:val="none" w:sz="0" w:space="0" w:color="auto"/>
            <w:right w:val="none" w:sz="0" w:space="0" w:color="auto"/>
          </w:divBdr>
        </w:div>
        <w:div w:id="1350524961">
          <w:marLeft w:val="0"/>
          <w:marRight w:val="0"/>
          <w:marTop w:val="0"/>
          <w:marBottom w:val="0"/>
          <w:divBdr>
            <w:top w:val="none" w:sz="0" w:space="0" w:color="auto"/>
            <w:left w:val="none" w:sz="0" w:space="0" w:color="auto"/>
            <w:bottom w:val="none" w:sz="0" w:space="0" w:color="auto"/>
            <w:right w:val="none" w:sz="0" w:space="0" w:color="auto"/>
          </w:divBdr>
        </w:div>
        <w:div w:id="2074503387">
          <w:marLeft w:val="0"/>
          <w:marRight w:val="0"/>
          <w:marTop w:val="0"/>
          <w:marBottom w:val="0"/>
          <w:divBdr>
            <w:top w:val="none" w:sz="0" w:space="0" w:color="auto"/>
            <w:left w:val="none" w:sz="0" w:space="0" w:color="auto"/>
            <w:bottom w:val="none" w:sz="0" w:space="0" w:color="auto"/>
            <w:right w:val="none" w:sz="0" w:space="0" w:color="auto"/>
          </w:divBdr>
        </w:div>
      </w:divsChild>
    </w:div>
    <w:div w:id="1208449934">
      <w:bodyDiv w:val="1"/>
      <w:marLeft w:val="0"/>
      <w:marRight w:val="0"/>
      <w:marTop w:val="0"/>
      <w:marBottom w:val="0"/>
      <w:divBdr>
        <w:top w:val="none" w:sz="0" w:space="0" w:color="auto"/>
        <w:left w:val="none" w:sz="0" w:space="0" w:color="auto"/>
        <w:bottom w:val="none" w:sz="0" w:space="0" w:color="auto"/>
        <w:right w:val="none" w:sz="0" w:space="0" w:color="auto"/>
      </w:divBdr>
      <w:divsChild>
        <w:div w:id="237638689">
          <w:marLeft w:val="0"/>
          <w:marRight w:val="0"/>
          <w:marTop w:val="0"/>
          <w:marBottom w:val="0"/>
          <w:divBdr>
            <w:top w:val="none" w:sz="0" w:space="0" w:color="auto"/>
            <w:left w:val="none" w:sz="0" w:space="0" w:color="auto"/>
            <w:bottom w:val="none" w:sz="0" w:space="0" w:color="auto"/>
            <w:right w:val="none" w:sz="0" w:space="0" w:color="auto"/>
          </w:divBdr>
        </w:div>
        <w:div w:id="899289711">
          <w:marLeft w:val="0"/>
          <w:marRight w:val="0"/>
          <w:marTop w:val="0"/>
          <w:marBottom w:val="0"/>
          <w:divBdr>
            <w:top w:val="none" w:sz="0" w:space="0" w:color="auto"/>
            <w:left w:val="none" w:sz="0" w:space="0" w:color="auto"/>
            <w:bottom w:val="none" w:sz="0" w:space="0" w:color="auto"/>
            <w:right w:val="none" w:sz="0" w:space="0" w:color="auto"/>
          </w:divBdr>
        </w:div>
      </w:divsChild>
    </w:div>
    <w:div w:id="1369795453">
      <w:bodyDiv w:val="1"/>
      <w:marLeft w:val="0"/>
      <w:marRight w:val="0"/>
      <w:marTop w:val="0"/>
      <w:marBottom w:val="0"/>
      <w:divBdr>
        <w:top w:val="none" w:sz="0" w:space="0" w:color="auto"/>
        <w:left w:val="none" w:sz="0" w:space="0" w:color="auto"/>
        <w:bottom w:val="none" w:sz="0" w:space="0" w:color="auto"/>
        <w:right w:val="none" w:sz="0" w:space="0" w:color="auto"/>
      </w:divBdr>
      <w:divsChild>
        <w:div w:id="237711649">
          <w:marLeft w:val="0"/>
          <w:marRight w:val="0"/>
          <w:marTop w:val="0"/>
          <w:marBottom w:val="0"/>
          <w:divBdr>
            <w:top w:val="none" w:sz="0" w:space="0" w:color="auto"/>
            <w:left w:val="none" w:sz="0" w:space="0" w:color="auto"/>
            <w:bottom w:val="none" w:sz="0" w:space="0" w:color="auto"/>
            <w:right w:val="none" w:sz="0" w:space="0" w:color="auto"/>
          </w:divBdr>
        </w:div>
        <w:div w:id="2058580803">
          <w:marLeft w:val="0"/>
          <w:marRight w:val="0"/>
          <w:marTop w:val="0"/>
          <w:marBottom w:val="0"/>
          <w:divBdr>
            <w:top w:val="none" w:sz="0" w:space="0" w:color="auto"/>
            <w:left w:val="none" w:sz="0" w:space="0" w:color="auto"/>
            <w:bottom w:val="none" w:sz="0" w:space="0" w:color="auto"/>
            <w:right w:val="none" w:sz="0" w:space="0" w:color="auto"/>
          </w:divBdr>
        </w:div>
      </w:divsChild>
    </w:div>
    <w:div w:id="1413158586">
      <w:bodyDiv w:val="1"/>
      <w:marLeft w:val="0"/>
      <w:marRight w:val="0"/>
      <w:marTop w:val="0"/>
      <w:marBottom w:val="0"/>
      <w:divBdr>
        <w:top w:val="none" w:sz="0" w:space="0" w:color="auto"/>
        <w:left w:val="none" w:sz="0" w:space="0" w:color="auto"/>
        <w:bottom w:val="none" w:sz="0" w:space="0" w:color="auto"/>
        <w:right w:val="none" w:sz="0" w:space="0" w:color="auto"/>
      </w:divBdr>
    </w:div>
    <w:div w:id="1654721114">
      <w:bodyDiv w:val="1"/>
      <w:marLeft w:val="0"/>
      <w:marRight w:val="0"/>
      <w:marTop w:val="0"/>
      <w:marBottom w:val="0"/>
      <w:divBdr>
        <w:top w:val="none" w:sz="0" w:space="0" w:color="auto"/>
        <w:left w:val="none" w:sz="0" w:space="0" w:color="auto"/>
        <w:bottom w:val="none" w:sz="0" w:space="0" w:color="auto"/>
        <w:right w:val="none" w:sz="0" w:space="0" w:color="auto"/>
      </w:divBdr>
    </w:div>
    <w:div w:id="1887640557">
      <w:bodyDiv w:val="1"/>
      <w:marLeft w:val="0"/>
      <w:marRight w:val="0"/>
      <w:marTop w:val="0"/>
      <w:marBottom w:val="0"/>
      <w:divBdr>
        <w:top w:val="none" w:sz="0" w:space="0" w:color="auto"/>
        <w:left w:val="none" w:sz="0" w:space="0" w:color="auto"/>
        <w:bottom w:val="none" w:sz="0" w:space="0" w:color="auto"/>
        <w:right w:val="none" w:sz="0" w:space="0" w:color="auto"/>
      </w:divBdr>
      <w:divsChild>
        <w:div w:id="467749252">
          <w:marLeft w:val="0"/>
          <w:marRight w:val="0"/>
          <w:marTop w:val="0"/>
          <w:marBottom w:val="0"/>
          <w:divBdr>
            <w:top w:val="none" w:sz="0" w:space="0" w:color="auto"/>
            <w:left w:val="none" w:sz="0" w:space="0" w:color="auto"/>
            <w:bottom w:val="none" w:sz="0" w:space="0" w:color="auto"/>
            <w:right w:val="none" w:sz="0" w:space="0" w:color="auto"/>
          </w:divBdr>
        </w:div>
        <w:div w:id="534583734">
          <w:marLeft w:val="0"/>
          <w:marRight w:val="0"/>
          <w:marTop w:val="0"/>
          <w:marBottom w:val="0"/>
          <w:divBdr>
            <w:top w:val="none" w:sz="0" w:space="0" w:color="auto"/>
            <w:left w:val="none" w:sz="0" w:space="0" w:color="auto"/>
            <w:bottom w:val="none" w:sz="0" w:space="0" w:color="auto"/>
            <w:right w:val="none" w:sz="0" w:space="0" w:color="auto"/>
          </w:divBdr>
        </w:div>
        <w:div w:id="1269390186">
          <w:marLeft w:val="0"/>
          <w:marRight w:val="0"/>
          <w:marTop w:val="0"/>
          <w:marBottom w:val="0"/>
          <w:divBdr>
            <w:top w:val="none" w:sz="0" w:space="0" w:color="auto"/>
            <w:left w:val="none" w:sz="0" w:space="0" w:color="auto"/>
            <w:bottom w:val="none" w:sz="0" w:space="0" w:color="auto"/>
            <w:right w:val="none" w:sz="0" w:space="0" w:color="auto"/>
          </w:divBdr>
        </w:div>
        <w:div w:id="1515267444">
          <w:marLeft w:val="0"/>
          <w:marRight w:val="0"/>
          <w:marTop w:val="0"/>
          <w:marBottom w:val="0"/>
          <w:divBdr>
            <w:top w:val="none" w:sz="0" w:space="0" w:color="auto"/>
            <w:left w:val="none" w:sz="0" w:space="0" w:color="auto"/>
            <w:bottom w:val="none" w:sz="0" w:space="0" w:color="auto"/>
            <w:right w:val="none" w:sz="0" w:space="0" w:color="auto"/>
          </w:divBdr>
        </w:div>
        <w:div w:id="197802305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hyperlink" Target="https://www.riigiteataja.ee/akt/dyn=131122024024&amp;id=125072012003"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s>
</file>

<file path=word/theme/theme1.xml><?xml version="1.0" encoding="utf-8"?>
<a:theme xmlns:a="http://schemas.openxmlformats.org/drawingml/2006/main" xmlns:thm15="http://schemas.microsoft.com/office/thememl/2012/main" name="Office'i kujundus">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e293f50e-b80d-400a-80a1-6226c80ebbbb" xsi:nil="true"/>
    <lcf76f155ced4ddcb4097134ff3c332f xmlns="c8ae1d7c-2bd3-44b1-9ec8-2a84712b19ec">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3E579B56BAECA84AA24CE2339784D7AE" ma:contentTypeVersion="13" ma:contentTypeDescription="Loo uus dokument" ma:contentTypeScope="" ma:versionID="d2fc3e46c1d7308b01d309372ba4f02d">
  <xsd:schema xmlns:xsd="http://www.w3.org/2001/XMLSchema" xmlns:xs="http://www.w3.org/2001/XMLSchema" xmlns:p="http://schemas.microsoft.com/office/2006/metadata/properties" xmlns:ns2="c8ae1d7c-2bd3-44b1-9ec8-2a84712b19ec" xmlns:ns3="e293f50e-b80d-400a-80a1-6226c80ebbbb" targetNamespace="http://schemas.microsoft.com/office/2006/metadata/properties" ma:root="true" ma:fieldsID="7a1ec343604e145ad8e68f98be908308" ns2:_="" ns3:_="">
    <xsd:import namespace="c8ae1d7c-2bd3-44b1-9ec8-2a84712b19ec"/>
    <xsd:import namespace="e293f50e-b80d-400a-80a1-6226c80ebbb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2:MediaServiceDateTaken" minOccurs="0"/>
                <xsd:element ref="ns2:MediaServiceLocation"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ae1d7c-2bd3-44b1-9ec8-2a84712b19e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description="" ma:indexed="true" ma:internalName="MediaServiceLocation" ma:readOnly="true">
      <xsd:simpleType>
        <xsd:restriction base="dms:Text"/>
      </xsd:simpleType>
    </xsd:element>
    <xsd:element name="lcf76f155ced4ddcb4097134ff3c332f" ma:index="18" nillable="true" ma:taxonomy="true" ma:internalName="lcf76f155ced4ddcb4097134ff3c332f" ma:taxonomyFieldName="MediaServiceImageTags" ma:displayName="Pildisildid" ma:readOnly="false" ma:fieldId="{5cf76f15-5ced-4ddc-b409-7134ff3c332f}" ma:taxonomyMulti="true" ma:sspId="8bf6974d-894c-4b76-94e9-da4eaeb0c39e"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293f50e-b80d-400a-80a1-6226c80ebbbb"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e3ac19ad-e708-4eb4-b683-f81515613e9c}" ma:internalName="TaxCatchAll" ma:showField="CatchAllData" ma:web="e293f50e-b80d-400a-80a1-6226c80ebbb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B5ABDC-BF17-4546-A031-4A40461EDBFF}">
  <ds:schemaRefs>
    <ds:schemaRef ds:uri="http://schemas.microsoft.com/sharepoint/v3/contenttype/forms"/>
  </ds:schemaRefs>
</ds:datastoreItem>
</file>

<file path=customXml/itemProps2.xml><?xml version="1.0" encoding="utf-8"?>
<ds:datastoreItem xmlns:ds="http://schemas.openxmlformats.org/officeDocument/2006/customXml" ds:itemID="{A54994B0-49BF-4917-BD73-69753BD67687}">
  <ds:schemaRefs>
    <ds:schemaRef ds:uri="c8ae1d7c-2bd3-44b1-9ec8-2a84712b19ec"/>
    <ds:schemaRef ds:uri="http://schemas.microsoft.com/office/2006/metadata/properties"/>
    <ds:schemaRef ds:uri="http://schemas.microsoft.com/office/infopath/2007/PartnerControls"/>
    <ds:schemaRef ds:uri="http://www.w3.org/XML/1998/namespace"/>
    <ds:schemaRef ds:uri="http://purl.org/dc/dcmitype/"/>
    <ds:schemaRef ds:uri="http://schemas.microsoft.com/office/2006/documentManagement/types"/>
    <ds:schemaRef ds:uri="http://schemas.openxmlformats.org/package/2006/metadata/core-properties"/>
    <ds:schemaRef ds:uri="e293f50e-b80d-400a-80a1-6226c80ebbbb"/>
    <ds:schemaRef ds:uri="http://purl.org/dc/terms/"/>
    <ds:schemaRef ds:uri="http://purl.org/dc/elements/1.1/"/>
  </ds:schemaRefs>
</ds:datastoreItem>
</file>

<file path=customXml/itemProps3.xml><?xml version="1.0" encoding="utf-8"?>
<ds:datastoreItem xmlns:ds="http://schemas.openxmlformats.org/officeDocument/2006/customXml" ds:itemID="{60C2F422-E249-4AAD-8773-41A568B40A85}"/>
</file>

<file path=customXml/itemProps4.xml><?xml version="1.0" encoding="utf-8"?>
<ds:datastoreItem xmlns:ds="http://schemas.openxmlformats.org/officeDocument/2006/customXml" ds:itemID="{10F8C2B5-D6CD-489D-AEFC-E06B34451070}">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Kaie Pukk - SOM</dc:creator>
  <cp:keywords/>
  <dc:description/>
  <cp:lastModifiedBy>Markus Ühtigi - JUSTDIGI</cp:lastModifiedBy>
  <cp:revision>42</cp:revision>
  <dcterms:created xsi:type="dcterms:W3CDTF">2025-09-19T05:29:00Z</dcterms:created>
  <dcterms:modified xsi:type="dcterms:W3CDTF">2025-10-20T13:43:51Z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2024-12-23T10:44:19Z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8fe098d2-428d-4bd4-9803-7195fe96f0e2</vt:lpwstr>
  </property>
  <property fmtid="{D5CDD505-2E9C-101B-9397-08002B2CF9AE}" pid="7" name="MSIP_Label_defa4170-0d19-0005-0004-bc88714345d2_ActionId">
    <vt:lpwstr>92a50e85-7481-4802-a29e-1ae642a5062b</vt:lpwstr>
  </property>
  <property fmtid="{D5CDD505-2E9C-101B-9397-08002B2CF9AE}" pid="8" name="MSIP_Label_defa4170-0d19-0005-0004-bc88714345d2_ContentBits">
    <vt:lpwstr>0</vt:lpwstr>
  </property>
  <property fmtid="{D5CDD505-2E9C-101B-9397-08002B2CF9AE}" pid="9" name="ContentTypeId">
    <vt:lpwstr>0x0101003E579B56BAECA84AA24CE2339784D7AE</vt:lpwstr>
  </property>
  <property fmtid="{D5CDD505-2E9C-101B-9397-08002B2CF9AE}" pid="10" name="MediaServiceImageTags">
    <vt:lpwstr/>
  </property>
</Properties>
</file>